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D0180" w14:textId="7647A994" w:rsidR="001D6EE9" w:rsidRPr="00CE0B03" w:rsidRDefault="001D6EE9" w:rsidP="007F6C18">
      <w:pPr>
        <w:spacing w:after="240"/>
        <w:jc w:val="center"/>
        <w:outlineLvl w:val="0"/>
      </w:pPr>
      <w:r w:rsidRPr="007F6C18">
        <w:rPr>
          <w:rFonts w:ascii="Times" w:hAnsi="Times"/>
          <w:b/>
          <w:sz w:val="32"/>
          <w:szCs w:val="28"/>
          <w:u w:val="single"/>
        </w:rPr>
        <w:t xml:space="preserve">Fermer la </w:t>
      </w:r>
      <w:r w:rsidR="00CE0B03" w:rsidRPr="007F6C18">
        <w:rPr>
          <w:rFonts w:ascii="Times" w:hAnsi="Times"/>
          <w:b/>
          <w:sz w:val="32"/>
          <w:szCs w:val="28"/>
          <w:u w:val="single"/>
        </w:rPr>
        <w:t>boite</w:t>
      </w:r>
    </w:p>
    <w:p w14:paraId="6D5B015B" w14:textId="235099FC" w:rsidR="001D6EE9" w:rsidRPr="00CE0B03" w:rsidRDefault="00E90695" w:rsidP="007F6C18">
      <w:pPr>
        <w:pStyle w:val="Listecouleur-Accent11"/>
        <w:spacing w:after="120"/>
        <w:ind w:left="0"/>
        <w:jc w:val="both"/>
      </w:pPr>
      <w:r w:rsidRPr="00CE0B03">
        <w:rPr>
          <w:rFonts w:ascii="Times" w:hAnsi="Times"/>
        </w:rPr>
        <w:t>Cette séquence a été filmée</w:t>
      </w:r>
      <w:r w:rsidR="00F951A4" w:rsidRPr="00CE0B03">
        <w:rPr>
          <w:rFonts w:ascii="Times" w:hAnsi="Times"/>
        </w:rPr>
        <w:t xml:space="preserve"> dans une école maternelle de Liège</w:t>
      </w:r>
      <w:r w:rsidR="00E10B7C" w:rsidRPr="00CE0B03">
        <w:rPr>
          <w:rFonts w:ascii="Times" w:hAnsi="Times"/>
        </w:rPr>
        <w:t xml:space="preserve"> qui</w:t>
      </w:r>
      <w:r w:rsidR="001D6EE9" w:rsidRPr="00CE0B03">
        <w:rPr>
          <w:rFonts w:ascii="Times" w:hAnsi="Times"/>
        </w:rPr>
        <w:t xml:space="preserve"> </w:t>
      </w:r>
      <w:r w:rsidR="00E10B7C" w:rsidRPr="00CE0B03">
        <w:rPr>
          <w:rFonts w:ascii="Times" w:hAnsi="Times"/>
        </w:rPr>
        <w:t>accueill</w:t>
      </w:r>
      <w:r w:rsidR="00F951A4" w:rsidRPr="00CE0B03">
        <w:rPr>
          <w:rFonts w:ascii="Times" w:hAnsi="Times"/>
        </w:rPr>
        <w:t>e</w:t>
      </w:r>
      <w:r w:rsidR="001D6EE9" w:rsidRPr="00CE0B03">
        <w:rPr>
          <w:rFonts w:ascii="Times" w:hAnsi="Times"/>
        </w:rPr>
        <w:t xml:space="preserve"> </w:t>
      </w:r>
      <w:r w:rsidR="00E10B7C" w:rsidRPr="00CE0B03">
        <w:rPr>
          <w:rFonts w:ascii="Times" w:hAnsi="Times"/>
        </w:rPr>
        <w:t xml:space="preserve">une population plutôt </w:t>
      </w:r>
      <w:ins w:id="0" w:author="Isabelle Georges" w:date="2018-09-26T10:36:00Z">
        <w:r w:rsidR="000A4436" w:rsidRPr="000A4436">
          <w:rPr>
            <w:rFonts w:ascii="Times" w:hAnsi="Times"/>
          </w:rPr>
          <w:t>hétérogène</w:t>
        </w:r>
      </w:ins>
      <w:bookmarkStart w:id="1" w:name="_GoBack"/>
      <w:bookmarkEnd w:id="1"/>
      <w:del w:id="2" w:author="Isabelle Georges" w:date="2018-09-26T10:36:00Z">
        <w:r w:rsidR="00E10B7C" w:rsidRPr="00CE0B03" w:rsidDel="000A4436">
          <w:rPr>
            <w:rFonts w:ascii="Times" w:hAnsi="Times"/>
          </w:rPr>
          <w:delText>défavorisé</w:delText>
        </w:r>
        <w:r w:rsidR="001D6EE9" w:rsidRPr="00CE0B03" w:rsidDel="000A4436">
          <w:rPr>
            <w:rFonts w:ascii="Times" w:hAnsi="Times"/>
          </w:rPr>
          <w:delText>e</w:delText>
        </w:r>
      </w:del>
      <w:r w:rsidR="001D6EE9" w:rsidRPr="00CE0B03">
        <w:rPr>
          <w:rFonts w:ascii="Times" w:hAnsi="Times"/>
        </w:rPr>
        <w:t xml:space="preserve">. </w:t>
      </w:r>
      <w:r w:rsidRPr="00CE0B03">
        <w:rPr>
          <w:rFonts w:ascii="Times" w:hAnsi="Times"/>
        </w:rPr>
        <w:t xml:space="preserve">Il s’agit d’une activité « Bac à </w:t>
      </w:r>
      <w:r w:rsidR="00E93796" w:rsidRPr="00CE0B03">
        <w:rPr>
          <w:rFonts w:ascii="Times" w:hAnsi="Times"/>
        </w:rPr>
        <w:t>graines</w:t>
      </w:r>
      <w:r w:rsidRPr="00CE0B03">
        <w:rPr>
          <w:rFonts w:ascii="Times" w:hAnsi="Times"/>
        </w:rPr>
        <w:t xml:space="preserve"> » </w:t>
      </w:r>
      <w:r w:rsidR="00E10B7C" w:rsidRPr="00CE0B03">
        <w:rPr>
          <w:rFonts w:ascii="Times" w:hAnsi="Times"/>
        </w:rPr>
        <w:t xml:space="preserve">d’une classe de </w:t>
      </w:r>
      <w:r w:rsidR="00773BCF" w:rsidRPr="00CE0B03">
        <w:rPr>
          <w:rFonts w:ascii="Times" w:hAnsi="Times"/>
        </w:rPr>
        <w:t>petite section</w:t>
      </w:r>
      <w:r w:rsidR="00E10B7C" w:rsidRPr="00CE0B03">
        <w:rPr>
          <w:rFonts w:ascii="Times" w:hAnsi="Times"/>
        </w:rPr>
        <w:t xml:space="preserve"> (3-4</w:t>
      </w:r>
      <w:r w:rsidR="00CE0B03">
        <w:rPr>
          <w:rFonts w:ascii="Times" w:hAnsi="Times"/>
        </w:rPr>
        <w:t> </w:t>
      </w:r>
      <w:r w:rsidR="00E10B7C" w:rsidRPr="00CE0B03">
        <w:rPr>
          <w:rFonts w:ascii="Times" w:hAnsi="Times"/>
        </w:rPr>
        <w:t>ans)</w:t>
      </w:r>
      <w:r w:rsidRPr="00CE0B03">
        <w:rPr>
          <w:rFonts w:ascii="Times" w:hAnsi="Times"/>
        </w:rPr>
        <w:t xml:space="preserve">. </w:t>
      </w:r>
      <w:r w:rsidR="00E10B7C" w:rsidRPr="00CE0B03">
        <w:rPr>
          <w:rFonts w:ascii="Times" w:hAnsi="Times"/>
        </w:rPr>
        <w:t>Les enfant</w:t>
      </w:r>
      <w:r w:rsidRPr="00CE0B03">
        <w:rPr>
          <w:rFonts w:ascii="Times" w:hAnsi="Times"/>
        </w:rPr>
        <w:t>s disposent du matériel suivant</w:t>
      </w:r>
      <w:r w:rsidR="00CE0B03">
        <w:rPr>
          <w:rFonts w:ascii="Times" w:hAnsi="Times"/>
        </w:rPr>
        <w:t> </w:t>
      </w:r>
      <w:r w:rsidRPr="00CE0B03">
        <w:rPr>
          <w:rFonts w:ascii="Times" w:hAnsi="Times"/>
        </w:rPr>
        <w:t>: un bac rempli de semoule</w:t>
      </w:r>
      <w:r w:rsidR="00E10B7C" w:rsidRPr="00CE0B03">
        <w:rPr>
          <w:rFonts w:ascii="Times" w:hAnsi="Times"/>
        </w:rPr>
        <w:t>, des cuillères et des petites pelles,</w:t>
      </w:r>
      <w:r w:rsidRPr="00CE0B03">
        <w:rPr>
          <w:rFonts w:ascii="Times" w:hAnsi="Times"/>
        </w:rPr>
        <w:t xml:space="preserve"> deux </w:t>
      </w:r>
      <w:r w:rsidR="00E10B7C" w:rsidRPr="00CE0B03">
        <w:rPr>
          <w:rFonts w:ascii="Times" w:hAnsi="Times"/>
        </w:rPr>
        <w:t xml:space="preserve">grandes </w:t>
      </w:r>
      <w:r w:rsidRPr="00CE0B03">
        <w:rPr>
          <w:rFonts w:ascii="Times" w:hAnsi="Times"/>
        </w:rPr>
        <w:t>bouteilles</w:t>
      </w:r>
      <w:r w:rsidR="00CE0B03">
        <w:rPr>
          <w:rFonts w:ascii="Times" w:hAnsi="Times"/>
        </w:rPr>
        <w:t xml:space="preserve"> avec</w:t>
      </w:r>
      <w:r w:rsidRPr="00CE0B03">
        <w:rPr>
          <w:rFonts w:ascii="Times" w:hAnsi="Times"/>
        </w:rPr>
        <w:t xml:space="preserve"> </w:t>
      </w:r>
      <w:r w:rsidR="005910D6" w:rsidRPr="00CE0B03">
        <w:rPr>
          <w:rFonts w:ascii="Times" w:hAnsi="Times"/>
        </w:rPr>
        <w:t xml:space="preserve">leur bouchon, </w:t>
      </w:r>
      <w:r w:rsidRPr="00CE0B03">
        <w:rPr>
          <w:rFonts w:ascii="Times" w:hAnsi="Times"/>
        </w:rPr>
        <w:t xml:space="preserve">deux </w:t>
      </w:r>
      <w:r w:rsidR="003F472C" w:rsidRPr="00CE0B03">
        <w:rPr>
          <w:rFonts w:ascii="Times" w:hAnsi="Times"/>
        </w:rPr>
        <w:t>barquettes</w:t>
      </w:r>
      <w:r w:rsidR="005910D6" w:rsidRPr="00CE0B03">
        <w:rPr>
          <w:rFonts w:ascii="Times" w:hAnsi="Times"/>
        </w:rPr>
        <w:t xml:space="preserve"> de tailles différentes</w:t>
      </w:r>
      <w:r w:rsidR="00CE0B03">
        <w:rPr>
          <w:rFonts w:ascii="Times" w:hAnsi="Times"/>
        </w:rPr>
        <w:t xml:space="preserve"> et</w:t>
      </w:r>
      <w:r w:rsidRPr="00CE0B03">
        <w:rPr>
          <w:rFonts w:ascii="Times" w:hAnsi="Times"/>
        </w:rPr>
        <w:t xml:space="preserve"> une grande </w:t>
      </w:r>
      <w:r w:rsidR="00CE0B03">
        <w:rPr>
          <w:rFonts w:ascii="Times" w:hAnsi="Times"/>
        </w:rPr>
        <w:t>boite</w:t>
      </w:r>
      <w:r w:rsidR="00CE0B03" w:rsidRPr="00CE0B03">
        <w:rPr>
          <w:rFonts w:ascii="Times" w:hAnsi="Times"/>
        </w:rPr>
        <w:t xml:space="preserve"> </w:t>
      </w:r>
      <w:r w:rsidRPr="00CE0B03">
        <w:rPr>
          <w:rFonts w:ascii="Times" w:hAnsi="Times"/>
        </w:rPr>
        <w:t xml:space="preserve">ronde munie d’un couvercle. </w:t>
      </w:r>
      <w:r w:rsidR="00EB2458" w:rsidRPr="00CE0B03">
        <w:rPr>
          <w:rFonts w:ascii="Times" w:hAnsi="Times"/>
        </w:rPr>
        <w:t xml:space="preserve">La séquence </w:t>
      </w:r>
      <w:r w:rsidR="00A84634" w:rsidRPr="00CE0B03">
        <w:rPr>
          <w:rFonts w:ascii="Times" w:hAnsi="Times"/>
        </w:rPr>
        <w:t xml:space="preserve">filmée </w:t>
      </w:r>
      <w:r w:rsidR="00CE0B03">
        <w:rPr>
          <w:rFonts w:ascii="Times" w:hAnsi="Times"/>
        </w:rPr>
        <w:t xml:space="preserve">ne </w:t>
      </w:r>
      <w:r w:rsidR="00EB2458" w:rsidRPr="00CE0B03">
        <w:rPr>
          <w:rFonts w:ascii="Times" w:hAnsi="Times"/>
        </w:rPr>
        <w:t>dure</w:t>
      </w:r>
      <w:r w:rsidR="00CE0B03">
        <w:rPr>
          <w:rFonts w:ascii="Times" w:hAnsi="Times"/>
        </w:rPr>
        <w:t xml:space="preserve"> que</w:t>
      </w:r>
      <w:r w:rsidR="00EB2458" w:rsidRPr="00CE0B03">
        <w:rPr>
          <w:rFonts w:ascii="Times" w:hAnsi="Times"/>
        </w:rPr>
        <w:t xml:space="preserve"> 7</w:t>
      </w:r>
      <w:r w:rsidR="00CE0B03">
        <w:rPr>
          <w:rFonts w:ascii="Times" w:hAnsi="Times"/>
        </w:rPr>
        <w:t> </w:t>
      </w:r>
      <w:r w:rsidR="00970EA6">
        <w:rPr>
          <w:rFonts w:ascii="Times" w:hAnsi="Times"/>
        </w:rPr>
        <w:t xml:space="preserve">minutes et </w:t>
      </w:r>
      <w:r w:rsidR="00EB2458" w:rsidRPr="00CE0B03">
        <w:rPr>
          <w:rFonts w:ascii="Times" w:hAnsi="Times"/>
        </w:rPr>
        <w:t>25</w:t>
      </w:r>
      <w:r w:rsidR="00970EA6">
        <w:rPr>
          <w:rFonts w:ascii="Times" w:hAnsi="Times"/>
        </w:rPr>
        <w:t> secondes</w:t>
      </w:r>
      <w:r w:rsidR="00CE0B03">
        <w:rPr>
          <w:rFonts w:ascii="Times" w:hAnsi="Times"/>
        </w:rPr>
        <w:t>,</w:t>
      </w:r>
      <w:r w:rsidR="00EB2458" w:rsidRPr="00CE0B03">
        <w:rPr>
          <w:rFonts w:ascii="Times" w:hAnsi="Times"/>
        </w:rPr>
        <w:t xml:space="preserve"> </w:t>
      </w:r>
      <w:r w:rsidR="00CE0B03">
        <w:rPr>
          <w:rFonts w:ascii="Times" w:hAnsi="Times"/>
        </w:rPr>
        <w:t>malgré</w:t>
      </w:r>
      <w:r w:rsidR="00CE0B03" w:rsidRPr="00CE0B03">
        <w:rPr>
          <w:rFonts w:ascii="Times" w:hAnsi="Times"/>
        </w:rPr>
        <w:t xml:space="preserve"> </w:t>
      </w:r>
      <w:r w:rsidR="00CE0B03">
        <w:rPr>
          <w:rFonts w:ascii="Times" w:hAnsi="Times"/>
        </w:rPr>
        <w:t xml:space="preserve">une </w:t>
      </w:r>
      <w:r w:rsidR="00EB2458" w:rsidRPr="00CE0B03">
        <w:rPr>
          <w:rFonts w:ascii="Times" w:hAnsi="Times"/>
        </w:rPr>
        <w:t xml:space="preserve">activité </w:t>
      </w:r>
      <w:r w:rsidR="00CE0B03">
        <w:rPr>
          <w:rFonts w:ascii="Times" w:hAnsi="Times"/>
        </w:rPr>
        <w:t xml:space="preserve">de </w:t>
      </w:r>
      <w:r w:rsidR="00E93796" w:rsidRPr="00CE0B03">
        <w:rPr>
          <w:rFonts w:ascii="Times" w:hAnsi="Times"/>
        </w:rPr>
        <w:t>plus d’une demi-heure.</w:t>
      </w:r>
      <w:r w:rsidR="00773BCF" w:rsidRPr="00CE0B03">
        <w:rPr>
          <w:rFonts w:ascii="Times" w:hAnsi="Times"/>
        </w:rPr>
        <w:t xml:space="preserve"> Nous vous proposons </w:t>
      </w:r>
      <w:r w:rsidR="00656947">
        <w:rPr>
          <w:rFonts w:ascii="Times" w:hAnsi="Times"/>
        </w:rPr>
        <w:t xml:space="preserve">ici </w:t>
      </w:r>
      <w:r w:rsidR="00773BCF" w:rsidRPr="00CE0B03">
        <w:rPr>
          <w:rFonts w:ascii="Times" w:hAnsi="Times"/>
        </w:rPr>
        <w:t>l’analyse de deux moments qui no</w:t>
      </w:r>
      <w:r w:rsidR="00665C67" w:rsidRPr="00CE0B03">
        <w:rPr>
          <w:rFonts w:ascii="Times" w:hAnsi="Times"/>
        </w:rPr>
        <w:t>u</w:t>
      </w:r>
      <w:r w:rsidR="00773BCF" w:rsidRPr="00CE0B03">
        <w:rPr>
          <w:rFonts w:ascii="Times" w:hAnsi="Times"/>
        </w:rPr>
        <w:t>s paraissent être des moments</w:t>
      </w:r>
      <w:r w:rsidR="00570F65">
        <w:rPr>
          <w:rFonts w:ascii="Times" w:hAnsi="Times"/>
        </w:rPr>
        <w:t xml:space="preserve"> </w:t>
      </w:r>
      <w:r w:rsidR="00773BCF" w:rsidRPr="00CE0B03">
        <w:rPr>
          <w:rFonts w:ascii="Times" w:hAnsi="Times"/>
        </w:rPr>
        <w:t>clés.</w:t>
      </w:r>
    </w:p>
    <w:p w14:paraId="574FED01" w14:textId="068496F2" w:rsidR="00A84634" w:rsidRPr="00CE0B03" w:rsidRDefault="00694A1E" w:rsidP="007F6C18">
      <w:pPr>
        <w:pStyle w:val="Notedebasdepage"/>
        <w:spacing w:after="120"/>
        <w:jc w:val="both"/>
        <w:rPr>
          <w:rFonts w:ascii="Times" w:hAnsi="Times"/>
        </w:rPr>
      </w:pPr>
      <w:r w:rsidRPr="00CE0B03">
        <w:rPr>
          <w:rFonts w:ascii="Times" w:hAnsi="Times"/>
        </w:rPr>
        <w:t xml:space="preserve">Devant le bac à </w:t>
      </w:r>
      <w:r w:rsidR="00773BCF" w:rsidRPr="00CE0B03">
        <w:rPr>
          <w:rFonts w:ascii="Times" w:hAnsi="Times"/>
        </w:rPr>
        <w:t>graines</w:t>
      </w:r>
      <w:r w:rsidRPr="00CE0B03">
        <w:rPr>
          <w:rFonts w:ascii="Times" w:hAnsi="Times"/>
        </w:rPr>
        <w:t xml:space="preserve">, </w:t>
      </w:r>
      <w:r w:rsidR="00BF4BA0" w:rsidRPr="00CE0B03">
        <w:rPr>
          <w:rFonts w:ascii="Times" w:hAnsi="Times"/>
        </w:rPr>
        <w:t>Louna</w:t>
      </w:r>
      <w:r w:rsidR="00E10B7C" w:rsidRPr="00CE0B03">
        <w:rPr>
          <w:rFonts w:ascii="Times" w:hAnsi="Times"/>
        </w:rPr>
        <w:t xml:space="preserve"> et </w:t>
      </w:r>
      <w:r w:rsidR="00BF4BA0" w:rsidRPr="00CE0B03">
        <w:rPr>
          <w:rFonts w:ascii="Times" w:hAnsi="Times"/>
        </w:rPr>
        <w:t>Ismaël</w:t>
      </w:r>
      <w:r w:rsidRPr="00CE0B03">
        <w:rPr>
          <w:rFonts w:ascii="Times" w:hAnsi="Times"/>
        </w:rPr>
        <w:t xml:space="preserve">, côte à </w:t>
      </w:r>
      <w:r w:rsidR="00B738AF" w:rsidRPr="00CE0B03">
        <w:rPr>
          <w:rFonts w:ascii="Times" w:hAnsi="Times"/>
        </w:rPr>
        <w:t>côte, développent</w:t>
      </w:r>
      <w:r w:rsidRPr="00CE0B03">
        <w:rPr>
          <w:rFonts w:ascii="Times" w:hAnsi="Times"/>
        </w:rPr>
        <w:t xml:space="preserve"> </w:t>
      </w:r>
      <w:r w:rsidR="00A84634" w:rsidRPr="00CE0B03">
        <w:rPr>
          <w:rFonts w:ascii="Times" w:hAnsi="Times"/>
        </w:rPr>
        <w:t>chacun</w:t>
      </w:r>
      <w:r w:rsidR="005910D6" w:rsidRPr="00CE0B03">
        <w:rPr>
          <w:rFonts w:ascii="Times" w:hAnsi="Times"/>
        </w:rPr>
        <w:t xml:space="preserve"> en </w:t>
      </w:r>
      <w:r w:rsidR="00B738AF" w:rsidRPr="00CE0B03">
        <w:rPr>
          <w:rFonts w:ascii="Times" w:hAnsi="Times"/>
        </w:rPr>
        <w:t>parallèle une</w:t>
      </w:r>
      <w:r w:rsidRPr="00CE0B03">
        <w:rPr>
          <w:rFonts w:ascii="Times" w:hAnsi="Times"/>
        </w:rPr>
        <w:t xml:space="preserve"> activité exploratoire de transvasement</w:t>
      </w:r>
      <w:r w:rsidR="00514A8F" w:rsidRPr="00CE0B03">
        <w:rPr>
          <w:rFonts w:ascii="Times" w:hAnsi="Times"/>
        </w:rPr>
        <w:t xml:space="preserve"> (remplir/vider)</w:t>
      </w:r>
      <w:r w:rsidRPr="00CE0B03">
        <w:rPr>
          <w:rFonts w:ascii="Times" w:hAnsi="Times"/>
        </w:rPr>
        <w:t xml:space="preserve">, </w:t>
      </w:r>
      <w:r w:rsidR="00514A8F" w:rsidRPr="00CE0B03">
        <w:rPr>
          <w:rFonts w:ascii="Times" w:hAnsi="Times"/>
        </w:rPr>
        <w:t>en s’observant de temps à autre mutuellement</w:t>
      </w:r>
      <w:r w:rsidR="00796E37" w:rsidRPr="00CE0B03">
        <w:rPr>
          <w:rFonts w:ascii="Times" w:hAnsi="Times"/>
        </w:rPr>
        <w:t xml:space="preserve">. </w:t>
      </w:r>
    </w:p>
    <w:tbl>
      <w:tblPr>
        <w:tblW w:w="14097" w:type="dxa"/>
        <w:tblLayout w:type="fixed"/>
        <w:tblLook w:val="04A0" w:firstRow="1" w:lastRow="0" w:firstColumn="1" w:lastColumn="0" w:noHBand="0" w:noVBand="1"/>
        <w:tblPrChange w:id="3" w:author="Isabelle Georges" w:date="2018-08-23T10:30:00Z">
          <w:tblPr>
            <w:tblW w:w="13361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3507"/>
        <w:gridCol w:w="3188"/>
        <w:gridCol w:w="484"/>
        <w:gridCol w:w="3589"/>
        <w:gridCol w:w="3329"/>
        <w:tblGridChange w:id="4">
          <w:tblGrid>
            <w:gridCol w:w="3324"/>
            <w:gridCol w:w="3021"/>
            <w:gridCol w:w="459"/>
            <w:gridCol w:w="3402"/>
            <w:gridCol w:w="3155"/>
          </w:tblGrid>
        </w:tblGridChange>
      </w:tblGrid>
      <w:tr w:rsidR="00BA6FBD" w:rsidRPr="00CE0B03" w14:paraId="3AA01CE8" w14:textId="77777777" w:rsidTr="00EC383F">
        <w:trPr>
          <w:trHeight w:val="2676"/>
        </w:trPr>
        <w:tc>
          <w:tcPr>
            <w:tcW w:w="3507" w:type="dxa"/>
            <w:shd w:val="clear" w:color="auto" w:fill="auto"/>
            <w:tcPrChange w:id="5" w:author="Isabelle Georges" w:date="2018-08-23T10:30:00Z">
              <w:tcPr>
                <w:tcW w:w="3324" w:type="dxa"/>
                <w:shd w:val="clear" w:color="auto" w:fill="auto"/>
              </w:tcPr>
            </w:tcPrChange>
          </w:tcPr>
          <w:p w14:paraId="30441D66" w14:textId="77777777" w:rsidR="00694A1E" w:rsidRPr="00CE0B03" w:rsidRDefault="00416C1F" w:rsidP="00E775F2">
            <w:pPr>
              <w:pStyle w:val="Notedebasdepage"/>
              <w:jc w:val="both"/>
              <w:rPr>
                <w:rFonts w:ascii="Times" w:hAnsi="Times"/>
              </w:rPr>
            </w:pPr>
            <w:r w:rsidRPr="00CE0B03">
              <w:rPr>
                <w:rFonts w:ascii="Times" w:hAnsi="Times"/>
                <w:noProof/>
              </w:rPr>
              <w:drawing>
                <wp:anchor distT="0" distB="0" distL="114300" distR="114300" simplePos="0" relativeHeight="251658240" behindDoc="1" locked="0" layoutInCell="1" allowOverlap="1" wp14:anchorId="42E5CE9C" wp14:editId="365C998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79375</wp:posOffset>
                  </wp:positionV>
                  <wp:extent cx="1800000" cy="1346400"/>
                  <wp:effectExtent l="12700" t="12700" r="16510" b="12700"/>
                  <wp:wrapTopAndBottom/>
                  <wp:docPr id="1" name="Image 1" descr="Description : IMG022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escription : IMG022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46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88" w:type="dxa"/>
            <w:shd w:val="clear" w:color="auto" w:fill="auto"/>
            <w:tcPrChange w:id="6" w:author="Isabelle Georges" w:date="2018-08-23T10:30:00Z">
              <w:tcPr>
                <w:tcW w:w="3021" w:type="dxa"/>
                <w:shd w:val="clear" w:color="auto" w:fill="auto"/>
              </w:tcPr>
            </w:tcPrChange>
          </w:tcPr>
          <w:p w14:paraId="4028AA52" w14:textId="77777777" w:rsidR="00694A1E" w:rsidRPr="00CE0B03" w:rsidRDefault="00416C1F" w:rsidP="00E775F2">
            <w:pPr>
              <w:pStyle w:val="Notedebasdepage"/>
              <w:jc w:val="both"/>
              <w:rPr>
                <w:rFonts w:ascii="Times" w:hAnsi="Times"/>
              </w:rPr>
            </w:pPr>
            <w:r w:rsidRPr="00CE0B03">
              <w:rPr>
                <w:rFonts w:ascii="Times" w:hAnsi="Times"/>
                <w:noProof/>
              </w:rPr>
              <w:drawing>
                <wp:anchor distT="0" distB="0" distL="114300" distR="114300" simplePos="0" relativeHeight="251659264" behindDoc="0" locked="0" layoutInCell="1" allowOverlap="1" wp14:anchorId="3800138F" wp14:editId="1295ABF6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75565</wp:posOffset>
                  </wp:positionV>
                  <wp:extent cx="1800000" cy="1342800"/>
                  <wp:effectExtent l="12700" t="12700" r="16510" b="16510"/>
                  <wp:wrapTopAndBottom/>
                  <wp:docPr id="2" name="Image 5" descr="Description : IMG023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Description : IMG023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3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428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4" w:type="dxa"/>
            <w:shd w:val="clear" w:color="auto" w:fill="auto"/>
            <w:tcPrChange w:id="7" w:author="Isabelle Georges" w:date="2018-08-23T10:30:00Z">
              <w:tcPr>
                <w:tcW w:w="459" w:type="dxa"/>
                <w:shd w:val="clear" w:color="auto" w:fill="auto"/>
              </w:tcPr>
            </w:tcPrChange>
          </w:tcPr>
          <w:p w14:paraId="731AE494" w14:textId="2E69D473" w:rsidR="00694A1E" w:rsidRPr="00CE0B03" w:rsidRDefault="00694A1E" w:rsidP="00E775F2">
            <w:pPr>
              <w:pStyle w:val="Notedebasdepage"/>
              <w:jc w:val="both"/>
              <w:rPr>
                <w:rFonts w:ascii="Times" w:hAnsi="Times"/>
              </w:rPr>
            </w:pPr>
          </w:p>
        </w:tc>
        <w:tc>
          <w:tcPr>
            <w:tcW w:w="3589" w:type="dxa"/>
            <w:shd w:val="clear" w:color="auto" w:fill="auto"/>
            <w:tcPrChange w:id="8" w:author="Isabelle Georges" w:date="2018-08-23T10:30:00Z">
              <w:tcPr>
                <w:tcW w:w="3402" w:type="dxa"/>
                <w:shd w:val="clear" w:color="auto" w:fill="auto"/>
              </w:tcPr>
            </w:tcPrChange>
          </w:tcPr>
          <w:p w14:paraId="69BFE4F8" w14:textId="2D081D84" w:rsidR="00694A1E" w:rsidRPr="00CE0B03" w:rsidRDefault="00BA6FBD" w:rsidP="00E775F2">
            <w:pPr>
              <w:pStyle w:val="Notedebasdepage"/>
              <w:jc w:val="both"/>
              <w:rPr>
                <w:rFonts w:ascii="Times" w:hAnsi="Times"/>
              </w:rPr>
            </w:pPr>
            <w:r w:rsidRPr="00CE0B03">
              <w:rPr>
                <w:rFonts w:ascii="Times" w:hAnsi="Times"/>
                <w:noProof/>
              </w:rPr>
              <w:drawing>
                <wp:anchor distT="0" distB="0" distL="114300" distR="114300" simplePos="0" relativeHeight="251660288" behindDoc="0" locked="0" layoutInCell="1" allowOverlap="1" wp14:anchorId="3D816C9C" wp14:editId="7CB6480A">
                  <wp:simplePos x="0" y="0"/>
                  <wp:positionH relativeFrom="column">
                    <wp:posOffset>-22860</wp:posOffset>
                  </wp:positionH>
                  <wp:positionV relativeFrom="paragraph">
                    <wp:posOffset>64833</wp:posOffset>
                  </wp:positionV>
                  <wp:extent cx="1800000" cy="1350000"/>
                  <wp:effectExtent l="12700" t="12700" r="16510" b="9525"/>
                  <wp:wrapTopAndBottom/>
                  <wp:docPr id="3" name="Image 3" descr="Description : IMG023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 : IMG023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9" w:type="dxa"/>
            <w:shd w:val="clear" w:color="auto" w:fill="auto"/>
            <w:tcPrChange w:id="9" w:author="Isabelle Georges" w:date="2018-08-23T10:30:00Z">
              <w:tcPr>
                <w:tcW w:w="3155" w:type="dxa"/>
                <w:shd w:val="clear" w:color="auto" w:fill="auto"/>
              </w:tcPr>
            </w:tcPrChange>
          </w:tcPr>
          <w:p w14:paraId="01BFEAD2" w14:textId="77777777" w:rsidR="00694A1E" w:rsidRPr="00CE0B03" w:rsidRDefault="00416C1F" w:rsidP="00E775F2">
            <w:pPr>
              <w:pStyle w:val="Notedebasdepage"/>
              <w:jc w:val="both"/>
              <w:rPr>
                <w:rFonts w:ascii="Times" w:hAnsi="Times"/>
              </w:rPr>
            </w:pPr>
            <w:r w:rsidRPr="00CE0B03">
              <w:rPr>
                <w:rFonts w:ascii="Times" w:hAnsi="Times"/>
                <w:noProof/>
              </w:rPr>
              <w:drawing>
                <wp:anchor distT="0" distB="0" distL="114300" distR="114300" simplePos="0" relativeHeight="251661312" behindDoc="0" locked="0" layoutInCell="1" allowOverlap="1" wp14:anchorId="446A43D0" wp14:editId="231E4B3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48323</wp:posOffset>
                  </wp:positionV>
                  <wp:extent cx="1800000" cy="1350000"/>
                  <wp:effectExtent l="12700" t="12700" r="16510" b="9525"/>
                  <wp:wrapTopAndBottom/>
                  <wp:docPr id="4" name="Image 5" descr="Description : IMG0235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Description : IMG0235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B81C6FA" w14:textId="3A7DAD86" w:rsidR="00796E37" w:rsidRPr="00CE0B03" w:rsidRDefault="00796E37" w:rsidP="00EC48A3">
      <w:pPr>
        <w:pStyle w:val="Notedebasdepage"/>
        <w:spacing w:after="240"/>
        <w:jc w:val="both"/>
        <w:rPr>
          <w:rFonts w:ascii="Times" w:hAnsi="Times"/>
        </w:rPr>
      </w:pPr>
      <w:r w:rsidRPr="00CE0B03">
        <w:rPr>
          <w:rFonts w:ascii="Times" w:hAnsi="Times"/>
        </w:rPr>
        <w:t xml:space="preserve">En cherchant à élargir </w:t>
      </w:r>
      <w:r w:rsidR="00E10B7C" w:rsidRPr="00CE0B03">
        <w:rPr>
          <w:rFonts w:ascii="Times" w:hAnsi="Times"/>
        </w:rPr>
        <w:t>son</w:t>
      </w:r>
      <w:r w:rsidRPr="00CE0B03">
        <w:rPr>
          <w:rFonts w:ascii="Times" w:hAnsi="Times"/>
        </w:rPr>
        <w:t xml:space="preserve"> champ d’</w:t>
      </w:r>
      <w:r w:rsidR="009E7096" w:rsidRPr="00CE0B03">
        <w:rPr>
          <w:rFonts w:ascii="Times" w:hAnsi="Times"/>
        </w:rPr>
        <w:t>expérimentation</w:t>
      </w:r>
      <w:r w:rsidRPr="00CE0B03">
        <w:rPr>
          <w:rFonts w:ascii="Times" w:hAnsi="Times"/>
        </w:rPr>
        <w:t xml:space="preserve">, </w:t>
      </w:r>
      <w:r w:rsidR="00BF4BA0" w:rsidRPr="00CE0B03">
        <w:rPr>
          <w:rFonts w:ascii="Times" w:hAnsi="Times"/>
        </w:rPr>
        <w:t>Ismaël</w:t>
      </w:r>
      <w:r w:rsidR="00D26D61" w:rsidRPr="00CE0B03">
        <w:rPr>
          <w:rFonts w:ascii="Times" w:hAnsi="Times"/>
        </w:rPr>
        <w:t xml:space="preserve"> se greffe</w:t>
      </w:r>
      <w:r w:rsidR="00514A8F" w:rsidRPr="00CE0B03">
        <w:rPr>
          <w:rFonts w:ascii="Times" w:hAnsi="Times"/>
        </w:rPr>
        <w:t xml:space="preserve"> sur l’action de </w:t>
      </w:r>
      <w:r w:rsidR="00BF4BA0" w:rsidRPr="00CE0B03">
        <w:rPr>
          <w:rFonts w:ascii="Times" w:hAnsi="Times"/>
        </w:rPr>
        <w:t>Louna</w:t>
      </w:r>
      <w:r w:rsidR="00E10B7C" w:rsidRPr="00CE0B03">
        <w:rPr>
          <w:rFonts w:ascii="Times" w:hAnsi="Times"/>
        </w:rPr>
        <w:t xml:space="preserve"> </w:t>
      </w:r>
      <w:r w:rsidR="005910D6" w:rsidRPr="00CE0B03">
        <w:rPr>
          <w:rFonts w:ascii="Times" w:hAnsi="Times"/>
        </w:rPr>
        <w:t>(il transvase une cuillérée de semoule dans la bouteille qu’elle est en train de remplir)</w:t>
      </w:r>
      <w:r w:rsidR="00532A6C">
        <w:rPr>
          <w:rFonts w:ascii="Times" w:hAnsi="Times"/>
        </w:rPr>
        <w:t>.</w:t>
      </w:r>
      <w:r w:rsidR="005910D6" w:rsidRPr="00CE0B03">
        <w:rPr>
          <w:rFonts w:ascii="Times" w:hAnsi="Times"/>
        </w:rPr>
        <w:t xml:space="preserve"> </w:t>
      </w:r>
      <w:r w:rsidR="00532A6C">
        <w:rPr>
          <w:rFonts w:ascii="Times" w:hAnsi="Times"/>
        </w:rPr>
        <w:t>I</w:t>
      </w:r>
      <w:r w:rsidR="005910D6" w:rsidRPr="00CE0B03">
        <w:rPr>
          <w:rFonts w:ascii="Times" w:hAnsi="Times"/>
        </w:rPr>
        <w:t>l poursuit</w:t>
      </w:r>
      <w:r w:rsidR="00532A6C">
        <w:rPr>
          <w:rFonts w:ascii="Times" w:hAnsi="Times"/>
        </w:rPr>
        <w:t xml:space="preserve"> ensuite</w:t>
      </w:r>
      <w:r w:rsidR="005910D6" w:rsidRPr="00CE0B03">
        <w:rPr>
          <w:rFonts w:ascii="Times" w:hAnsi="Times"/>
        </w:rPr>
        <w:t xml:space="preserve"> ses </w:t>
      </w:r>
      <w:r w:rsidR="00970EA6">
        <w:rPr>
          <w:rFonts w:ascii="Times" w:hAnsi="Times"/>
        </w:rPr>
        <w:t>expériences</w:t>
      </w:r>
      <w:r w:rsidR="00970EA6" w:rsidRPr="00CE0B03">
        <w:rPr>
          <w:rFonts w:ascii="Times" w:hAnsi="Times"/>
        </w:rPr>
        <w:t xml:space="preserve"> </w:t>
      </w:r>
      <w:r w:rsidR="005910D6" w:rsidRPr="00CE0B03">
        <w:rPr>
          <w:rFonts w:ascii="Times" w:hAnsi="Times"/>
        </w:rPr>
        <w:t xml:space="preserve">en utilisant les mêmes récipients que </w:t>
      </w:r>
      <w:r w:rsidR="00532A6C">
        <w:rPr>
          <w:rFonts w:ascii="Times" w:hAnsi="Times"/>
        </w:rPr>
        <w:t>sa camarade</w:t>
      </w:r>
      <w:r w:rsidR="005910D6" w:rsidRPr="00CE0B03">
        <w:rPr>
          <w:rFonts w:ascii="Times" w:hAnsi="Times"/>
        </w:rPr>
        <w:t>, sans la gêner et avec son assentiment</w:t>
      </w:r>
      <w:r w:rsidR="00532A6C">
        <w:rPr>
          <w:rFonts w:ascii="Times" w:hAnsi="Times"/>
        </w:rPr>
        <w:t>.</w:t>
      </w:r>
      <w:r w:rsidR="000119F2" w:rsidRPr="00CE0B03">
        <w:rPr>
          <w:rFonts w:ascii="Times" w:hAnsi="Times"/>
        </w:rPr>
        <w:t xml:space="preserve"> </w:t>
      </w:r>
      <w:r w:rsidR="00532A6C">
        <w:rPr>
          <w:rFonts w:ascii="Times" w:hAnsi="Times"/>
        </w:rPr>
        <w:t>C</w:t>
      </w:r>
      <w:r w:rsidR="005910D6" w:rsidRPr="00CE0B03">
        <w:rPr>
          <w:rFonts w:ascii="Times" w:hAnsi="Times"/>
        </w:rPr>
        <w:t xml:space="preserve">ette collaboration </w:t>
      </w:r>
      <w:r w:rsidR="000119F2" w:rsidRPr="00CE0B03">
        <w:rPr>
          <w:rFonts w:ascii="Times" w:hAnsi="Times"/>
        </w:rPr>
        <w:t xml:space="preserve">accroit </w:t>
      </w:r>
      <w:r w:rsidR="00514A8F" w:rsidRPr="00CE0B03">
        <w:rPr>
          <w:rFonts w:ascii="Times" w:hAnsi="Times"/>
        </w:rPr>
        <w:t xml:space="preserve">l’efficacité </w:t>
      </w:r>
      <w:r w:rsidR="005910D6" w:rsidRPr="00CE0B03">
        <w:rPr>
          <w:rFonts w:ascii="Times" w:hAnsi="Times"/>
        </w:rPr>
        <w:t xml:space="preserve">de l’action </w:t>
      </w:r>
      <w:r w:rsidR="00D26D61" w:rsidRPr="00CE0B03">
        <w:rPr>
          <w:rFonts w:ascii="Times" w:hAnsi="Times"/>
        </w:rPr>
        <w:t>(</w:t>
      </w:r>
      <w:r w:rsidR="00532A6C">
        <w:rPr>
          <w:rFonts w:ascii="Times" w:hAnsi="Times"/>
        </w:rPr>
        <w:t>et donc un</w:t>
      </w:r>
      <w:r w:rsidR="00A84634" w:rsidRPr="00CE0B03">
        <w:rPr>
          <w:rFonts w:ascii="Times" w:hAnsi="Times"/>
        </w:rPr>
        <w:t xml:space="preserve"> </w:t>
      </w:r>
      <w:r w:rsidR="00D26D61" w:rsidRPr="00CE0B03">
        <w:rPr>
          <w:rFonts w:ascii="Times" w:hAnsi="Times"/>
        </w:rPr>
        <w:t>meilleur rendement)</w:t>
      </w:r>
      <w:r w:rsidR="00532A6C">
        <w:rPr>
          <w:rFonts w:ascii="Times" w:hAnsi="Times"/>
        </w:rPr>
        <w:t>.</w:t>
      </w:r>
      <w:r w:rsidR="00514A8F" w:rsidRPr="00CE0B03">
        <w:rPr>
          <w:rFonts w:ascii="Times" w:hAnsi="Times"/>
        </w:rPr>
        <w:t xml:space="preserve"> </w:t>
      </w:r>
      <w:r w:rsidR="00532A6C">
        <w:rPr>
          <w:rFonts w:ascii="Times" w:hAnsi="Times"/>
        </w:rPr>
        <w:t>C</w:t>
      </w:r>
      <w:r w:rsidR="00E10B7C" w:rsidRPr="00CE0B03">
        <w:rPr>
          <w:rFonts w:ascii="Times" w:hAnsi="Times"/>
        </w:rPr>
        <w:t>hemin faisant, les enfants passent</w:t>
      </w:r>
      <w:r w:rsidR="00970EA6">
        <w:rPr>
          <w:rFonts w:ascii="Times" w:hAnsi="Times"/>
        </w:rPr>
        <w:t xml:space="preserve"> donc</w:t>
      </w:r>
      <w:r w:rsidR="00E10B7C" w:rsidRPr="00CE0B03">
        <w:rPr>
          <w:rFonts w:ascii="Times" w:hAnsi="Times"/>
        </w:rPr>
        <w:t xml:space="preserve"> d’une collaboration fortuite à une coopération</w:t>
      </w:r>
      <w:r w:rsidR="00532A6C">
        <w:rPr>
          <w:rFonts w:ascii="Times" w:hAnsi="Times"/>
        </w:rPr>
        <w:t xml:space="preserve"> </w:t>
      </w:r>
      <w:r w:rsidR="00E10B7C" w:rsidRPr="00CE0B03">
        <w:rPr>
          <w:rFonts w:ascii="Times" w:hAnsi="Times"/>
        </w:rPr>
        <w:t xml:space="preserve">structurée </w:t>
      </w:r>
      <w:r w:rsidR="005910D6" w:rsidRPr="00CE0B03">
        <w:rPr>
          <w:rFonts w:ascii="Times" w:hAnsi="Times"/>
        </w:rPr>
        <w:t>qui implique la</w:t>
      </w:r>
      <w:r w:rsidR="00A84634" w:rsidRPr="00CE0B03">
        <w:rPr>
          <w:rFonts w:ascii="Times" w:hAnsi="Times"/>
        </w:rPr>
        <w:t xml:space="preserve"> poursui</w:t>
      </w:r>
      <w:r w:rsidR="005910D6" w:rsidRPr="00CE0B03">
        <w:rPr>
          <w:rFonts w:ascii="Times" w:hAnsi="Times"/>
        </w:rPr>
        <w:t>te</w:t>
      </w:r>
      <w:r w:rsidR="00E10B7C" w:rsidRPr="00CE0B03">
        <w:rPr>
          <w:rFonts w:ascii="Times" w:hAnsi="Times"/>
        </w:rPr>
        <w:t xml:space="preserve"> </w:t>
      </w:r>
      <w:r w:rsidR="005910D6" w:rsidRPr="00CE0B03">
        <w:rPr>
          <w:rFonts w:ascii="Times" w:hAnsi="Times"/>
        </w:rPr>
        <w:t>d’</w:t>
      </w:r>
      <w:r w:rsidR="00E10B7C" w:rsidRPr="00CE0B03">
        <w:rPr>
          <w:rFonts w:ascii="Times" w:hAnsi="Times"/>
        </w:rPr>
        <w:t>un but</w:t>
      </w:r>
      <w:r w:rsidR="00A84634" w:rsidRPr="00CE0B03">
        <w:rPr>
          <w:rFonts w:ascii="Times" w:hAnsi="Times"/>
        </w:rPr>
        <w:t xml:space="preserve"> commun</w:t>
      </w:r>
      <w:r w:rsidR="00E10B7C" w:rsidRPr="00CE0B03">
        <w:rPr>
          <w:rFonts w:ascii="Times" w:hAnsi="Times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31"/>
        <w:gridCol w:w="3531"/>
        <w:gridCol w:w="3532"/>
        <w:gridCol w:w="3532"/>
      </w:tblGrid>
      <w:tr w:rsidR="009E7096" w:rsidRPr="00CE0B03" w14:paraId="45D11FB2" w14:textId="77777777" w:rsidTr="007513FC">
        <w:tc>
          <w:tcPr>
            <w:tcW w:w="3531" w:type="dxa"/>
            <w:shd w:val="clear" w:color="auto" w:fill="auto"/>
          </w:tcPr>
          <w:p w14:paraId="2CBB355F" w14:textId="77777777" w:rsidR="009E7096" w:rsidRPr="007F6C18" w:rsidRDefault="009E7096" w:rsidP="007513FC">
            <w:pPr>
              <w:pStyle w:val="Notedebasdepage"/>
              <w:jc w:val="right"/>
              <w:rPr>
                <w:rFonts w:ascii="Times" w:hAnsi="Times"/>
                <w:b/>
                <w:bCs/>
                <w:i/>
                <w:color w:val="000000"/>
                <w:kern w:val="24"/>
                <w:sz w:val="22"/>
                <w:szCs w:val="22"/>
              </w:rPr>
            </w:pPr>
          </w:p>
          <w:p w14:paraId="24FB3B1B" w14:textId="77777777" w:rsidR="009E7096" w:rsidRPr="007F6C18" w:rsidRDefault="009E7096" w:rsidP="007F6C18">
            <w:pPr>
              <w:pStyle w:val="Notedebasdepage"/>
              <w:rPr>
                <w:rFonts w:ascii="Times" w:hAnsi="Times"/>
                <w:b/>
                <w:bCs/>
                <w:i/>
                <w:color w:val="000000"/>
                <w:kern w:val="24"/>
                <w:sz w:val="22"/>
                <w:szCs w:val="22"/>
              </w:rPr>
            </w:pPr>
          </w:p>
          <w:p w14:paraId="55173A1F" w14:textId="77777777" w:rsidR="009E7096" w:rsidRPr="007F6C18" w:rsidRDefault="009E7096" w:rsidP="00EC48A3">
            <w:pPr>
              <w:pStyle w:val="Notedebasdepage"/>
              <w:rPr>
                <w:rFonts w:ascii="Times" w:hAnsi="Times"/>
                <w:b/>
                <w:bCs/>
                <w:i/>
                <w:color w:val="000000"/>
                <w:kern w:val="24"/>
                <w:sz w:val="22"/>
                <w:szCs w:val="22"/>
              </w:rPr>
            </w:pPr>
          </w:p>
          <w:p w14:paraId="3C0FB62B" w14:textId="77777777" w:rsidR="00081917" w:rsidRDefault="00081917" w:rsidP="007513FC">
            <w:pPr>
              <w:pStyle w:val="Notedebasdepage"/>
              <w:jc w:val="right"/>
              <w:rPr>
                <w:ins w:id="10" w:author="Isabelle Georges" w:date="2018-08-23T10:31:00Z"/>
                <w:rFonts w:ascii="Times" w:hAnsi="Times"/>
                <w:bCs/>
                <w:i/>
                <w:color w:val="000000"/>
                <w:kern w:val="24"/>
                <w:sz w:val="20"/>
                <w:szCs w:val="20"/>
              </w:rPr>
            </w:pPr>
          </w:p>
          <w:p w14:paraId="771DA3C1" w14:textId="77777777" w:rsidR="000255AD" w:rsidRPr="007F6C18" w:rsidRDefault="009E7096" w:rsidP="007513FC">
            <w:pPr>
              <w:pStyle w:val="Notedebasdepage"/>
              <w:jc w:val="right"/>
              <w:rPr>
                <w:rFonts w:ascii="Times" w:hAnsi="Times"/>
                <w:i/>
                <w:sz w:val="20"/>
                <w:szCs w:val="20"/>
              </w:rPr>
            </w:pPr>
            <w:r w:rsidRPr="007F6C18">
              <w:rPr>
                <w:rFonts w:ascii="Times" w:hAnsi="Times"/>
                <w:bCs/>
                <w:i/>
                <w:color w:val="000000"/>
                <w:kern w:val="24"/>
                <w:sz w:val="20"/>
                <w:szCs w:val="20"/>
              </w:rPr>
              <w:t>Remplir un même récipient</w:t>
            </w:r>
          </w:p>
        </w:tc>
        <w:tc>
          <w:tcPr>
            <w:tcW w:w="3531" w:type="dxa"/>
            <w:shd w:val="clear" w:color="auto" w:fill="auto"/>
          </w:tcPr>
          <w:p w14:paraId="472023EA" w14:textId="77777777" w:rsidR="000255AD" w:rsidRPr="007F6C18" w:rsidRDefault="00416C1F" w:rsidP="007513FC">
            <w:pPr>
              <w:pStyle w:val="Notedebasdepage"/>
              <w:jc w:val="both"/>
              <w:rPr>
                <w:rFonts w:ascii="Times" w:hAnsi="Times"/>
                <w:i/>
                <w:sz w:val="28"/>
                <w:szCs w:val="28"/>
              </w:rPr>
            </w:pPr>
            <w:r w:rsidRPr="007F6C18">
              <w:rPr>
                <w:rFonts w:ascii="Times" w:hAnsi="Times"/>
                <w:i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29AF7940" wp14:editId="26E449DA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7557</wp:posOffset>
                  </wp:positionV>
                  <wp:extent cx="1800000" cy="1346400"/>
                  <wp:effectExtent l="12700" t="12700" r="16510" b="12700"/>
                  <wp:wrapTopAndBottom/>
                  <wp:docPr id="5" name="Image 1" descr="Description : IMG017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escription : IMG017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46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32" w:type="dxa"/>
            <w:shd w:val="clear" w:color="auto" w:fill="auto"/>
          </w:tcPr>
          <w:p w14:paraId="370EAB24" w14:textId="77777777" w:rsidR="000255AD" w:rsidRPr="00CE0B03" w:rsidRDefault="00416C1F" w:rsidP="007513FC">
            <w:pPr>
              <w:pStyle w:val="Notedebasdepage"/>
              <w:jc w:val="both"/>
              <w:rPr>
                <w:rFonts w:ascii="Times" w:hAnsi="Times"/>
                <w:sz w:val="28"/>
                <w:szCs w:val="28"/>
              </w:rPr>
            </w:pPr>
            <w:r w:rsidRPr="00CE0B03">
              <w:rPr>
                <w:rFonts w:ascii="Times" w:hAnsi="Times"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4FD70E8D" wp14:editId="50F20D4F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1800000" cy="1346400"/>
                  <wp:effectExtent l="12700" t="12700" r="16510" b="12700"/>
                  <wp:wrapTopAndBottom/>
                  <wp:docPr id="6" name="Image 4" descr="Description : IMG0176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Description : IMG0176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46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32" w:type="dxa"/>
            <w:shd w:val="clear" w:color="auto" w:fill="auto"/>
          </w:tcPr>
          <w:p w14:paraId="48C84378" w14:textId="77777777" w:rsidR="000255AD" w:rsidRPr="00CE0B03" w:rsidRDefault="000255AD" w:rsidP="007513FC">
            <w:pPr>
              <w:pStyle w:val="Notedebasdepage"/>
              <w:jc w:val="both"/>
              <w:rPr>
                <w:rFonts w:ascii="Times" w:hAnsi="Times"/>
                <w:sz w:val="28"/>
                <w:szCs w:val="28"/>
              </w:rPr>
            </w:pPr>
          </w:p>
        </w:tc>
      </w:tr>
    </w:tbl>
    <w:p w14:paraId="40C98F4D" w14:textId="13755239" w:rsidR="0081581C" w:rsidRPr="00CE0B03" w:rsidRDefault="000119F2" w:rsidP="007F6C18">
      <w:pPr>
        <w:pStyle w:val="Notedebasdepage"/>
        <w:spacing w:after="240"/>
        <w:jc w:val="both"/>
        <w:rPr>
          <w:rFonts w:ascii="Times" w:hAnsi="Times"/>
        </w:rPr>
      </w:pPr>
      <w:r w:rsidRPr="00CE0B03">
        <w:rPr>
          <w:rFonts w:ascii="Times" w:hAnsi="Times"/>
        </w:rPr>
        <w:lastRenderedPageBreak/>
        <w:t>L</w:t>
      </w:r>
      <w:r w:rsidR="00C91C1D" w:rsidRPr="00CE0B03">
        <w:rPr>
          <w:rFonts w:ascii="Times" w:hAnsi="Times"/>
        </w:rPr>
        <w:t xml:space="preserve">e travail se fait dans </w:t>
      </w:r>
      <w:r w:rsidR="00694A1E" w:rsidRPr="00CE0B03">
        <w:rPr>
          <w:rFonts w:ascii="Times" w:hAnsi="Times"/>
        </w:rPr>
        <w:t xml:space="preserve">une ambiance à la fois sérieuse, bienveillante et enjouée, même lorsqu’un désaccord </w:t>
      </w:r>
      <w:r w:rsidR="00532A6C">
        <w:rPr>
          <w:rFonts w:ascii="Times" w:hAnsi="Times"/>
        </w:rPr>
        <w:t>apparait</w:t>
      </w:r>
      <w:r w:rsidR="00694A1E" w:rsidRPr="00CE0B03">
        <w:rPr>
          <w:rFonts w:ascii="Times" w:hAnsi="Times"/>
        </w:rPr>
        <w:t xml:space="preserve">… C’est </w:t>
      </w:r>
      <w:r w:rsidR="0081581C" w:rsidRPr="00CE0B03">
        <w:rPr>
          <w:rFonts w:ascii="Times" w:hAnsi="Times"/>
        </w:rPr>
        <w:t xml:space="preserve">d’ailleurs </w:t>
      </w:r>
      <w:r w:rsidR="00B17712" w:rsidRPr="00CE0B03">
        <w:rPr>
          <w:rFonts w:ascii="Times" w:hAnsi="Times"/>
        </w:rPr>
        <w:t>s</w:t>
      </w:r>
      <w:r w:rsidR="00694A1E" w:rsidRPr="00CE0B03">
        <w:rPr>
          <w:rFonts w:ascii="Times" w:hAnsi="Times"/>
        </w:rPr>
        <w:t xml:space="preserve">a résolution qui </w:t>
      </w:r>
      <w:r w:rsidR="00B17712" w:rsidRPr="00CE0B03">
        <w:rPr>
          <w:rFonts w:ascii="Times" w:hAnsi="Times"/>
        </w:rPr>
        <w:t>donnera lieu à</w:t>
      </w:r>
      <w:r w:rsidR="00941620" w:rsidRPr="00CE0B03">
        <w:rPr>
          <w:rFonts w:ascii="Times" w:hAnsi="Times"/>
        </w:rPr>
        <w:t xml:space="preserve"> </w:t>
      </w:r>
      <w:r w:rsidR="00E10B7C" w:rsidRPr="00CE0B03">
        <w:rPr>
          <w:rFonts w:ascii="Times" w:hAnsi="Times"/>
        </w:rPr>
        <w:t xml:space="preserve">une </w:t>
      </w:r>
      <w:r w:rsidR="00C91C1D" w:rsidRPr="00CE0B03">
        <w:rPr>
          <w:rFonts w:ascii="Times" w:hAnsi="Times"/>
        </w:rPr>
        <w:t>coopération</w:t>
      </w:r>
      <w:r w:rsidR="00694A1E" w:rsidRPr="00CE0B03">
        <w:rPr>
          <w:rFonts w:ascii="Times" w:hAnsi="Times"/>
        </w:rPr>
        <w:t xml:space="preserve"> prolongée</w:t>
      </w:r>
      <w:r w:rsidR="00DF68BC" w:rsidRPr="00CE0B03">
        <w:rPr>
          <w:rFonts w:ascii="Times" w:hAnsi="Times"/>
        </w:rPr>
        <w:t>, l’accord s’étant fait sur l’ordre des actions</w:t>
      </w:r>
      <w:r w:rsidR="0081581C" w:rsidRPr="00CE0B03">
        <w:rPr>
          <w:rFonts w:ascii="Times" w:hAnsi="Times"/>
        </w:rPr>
        <w:t xml:space="preserve"> proposées par l’un et l’autre</w:t>
      </w:r>
      <w:r w:rsidR="00656947">
        <w:rPr>
          <w:rFonts w:ascii="Times" w:hAnsi="Times"/>
        </w:rPr>
        <w:t> </w:t>
      </w:r>
      <w:r w:rsidR="0081581C" w:rsidRPr="00CE0B03">
        <w:rPr>
          <w:rFonts w:ascii="Times" w:hAnsi="Times"/>
        </w:rPr>
        <w:t xml:space="preserve">: </w:t>
      </w:r>
      <w:r w:rsidR="003F472C" w:rsidRPr="007F6C18">
        <w:rPr>
          <w:rFonts w:ascii="Times" w:hAnsi="Times"/>
        </w:rPr>
        <w:t xml:space="preserve">remplir </w:t>
      </w:r>
      <w:r w:rsidR="00DF68BC" w:rsidRPr="007F6C18">
        <w:rPr>
          <w:rFonts w:ascii="Times" w:hAnsi="Times"/>
        </w:rPr>
        <w:t xml:space="preserve">la </w:t>
      </w:r>
      <w:r w:rsidR="00532A6C">
        <w:rPr>
          <w:rFonts w:ascii="Times" w:hAnsi="Times"/>
        </w:rPr>
        <w:t>boite</w:t>
      </w:r>
      <w:r w:rsidR="00532A6C" w:rsidRPr="007F6C18">
        <w:rPr>
          <w:rFonts w:ascii="Times" w:hAnsi="Times"/>
        </w:rPr>
        <w:t xml:space="preserve"> </w:t>
      </w:r>
      <w:r w:rsidR="00DF68BC" w:rsidRPr="007F6C18">
        <w:rPr>
          <w:rFonts w:ascii="Times" w:hAnsi="Times"/>
        </w:rPr>
        <w:t xml:space="preserve">à ras bord </w:t>
      </w:r>
      <w:r w:rsidR="0081581C" w:rsidRPr="007F6C18">
        <w:rPr>
          <w:rFonts w:ascii="Times" w:hAnsi="Times"/>
        </w:rPr>
        <w:t>(</w:t>
      </w:r>
      <w:r w:rsidR="00BF4BA0" w:rsidRPr="007F6C18">
        <w:rPr>
          <w:rFonts w:ascii="Times" w:hAnsi="Times"/>
        </w:rPr>
        <w:t>Louna</w:t>
      </w:r>
      <w:r w:rsidR="0081581C" w:rsidRPr="007F6C18">
        <w:rPr>
          <w:rFonts w:ascii="Times" w:hAnsi="Times"/>
        </w:rPr>
        <w:t xml:space="preserve">) </w:t>
      </w:r>
      <w:r w:rsidR="00DF68BC" w:rsidRPr="007F6C18">
        <w:rPr>
          <w:rFonts w:ascii="Times" w:hAnsi="Times"/>
          <w:b/>
        </w:rPr>
        <w:t>avant</w:t>
      </w:r>
      <w:r w:rsidR="00DF68BC" w:rsidRPr="007F6C18">
        <w:rPr>
          <w:rFonts w:ascii="Times" w:hAnsi="Times"/>
        </w:rPr>
        <w:t xml:space="preserve"> de la fermer</w:t>
      </w:r>
      <w:r w:rsidR="0081581C" w:rsidRPr="007F6C18">
        <w:rPr>
          <w:rFonts w:ascii="Times" w:hAnsi="Times"/>
        </w:rPr>
        <w:t xml:space="preserve"> (</w:t>
      </w:r>
      <w:r w:rsidR="00BF4BA0" w:rsidRPr="007F6C18">
        <w:rPr>
          <w:rFonts w:ascii="Times" w:hAnsi="Times"/>
        </w:rPr>
        <w:t>Ismaël</w:t>
      </w:r>
      <w:r w:rsidR="0081581C" w:rsidRPr="007F6C18">
        <w:rPr>
          <w:rFonts w:ascii="Times" w:hAnsi="Times"/>
        </w:rPr>
        <w:t>)</w:t>
      </w:r>
      <w:r w:rsidR="00DF68BC" w:rsidRPr="007F6C18">
        <w:rPr>
          <w:rFonts w:ascii="Times" w:hAnsi="Times"/>
        </w:rPr>
        <w:t>.</w:t>
      </w:r>
    </w:p>
    <w:p w14:paraId="0F8B5099" w14:textId="29FA7514" w:rsidR="005910D6" w:rsidRPr="007F6C18" w:rsidRDefault="00B17712" w:rsidP="007F6C18">
      <w:pPr>
        <w:pStyle w:val="Notedebasde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240"/>
        <w:jc w:val="both"/>
        <w:rPr>
          <w:rFonts w:ascii="Times" w:hAnsi="Times"/>
          <w:i/>
        </w:rPr>
      </w:pPr>
      <w:r w:rsidRPr="007F6C18">
        <w:rPr>
          <w:rFonts w:ascii="Times" w:hAnsi="Times"/>
          <w:b/>
          <w:i/>
          <w:u w:val="single"/>
        </w:rPr>
        <w:t>Séquence</w:t>
      </w:r>
      <w:r w:rsidR="00656947">
        <w:rPr>
          <w:rFonts w:ascii="Times" w:hAnsi="Times"/>
          <w:b/>
          <w:i/>
          <w:u w:val="single"/>
        </w:rPr>
        <w:t xml:space="preserve"> </w:t>
      </w:r>
      <w:r w:rsidR="00831F5E" w:rsidRPr="007F6C18">
        <w:rPr>
          <w:rFonts w:ascii="Times" w:hAnsi="Times"/>
          <w:b/>
          <w:i/>
          <w:u w:val="single"/>
        </w:rPr>
        <w:t>de coopération</w:t>
      </w:r>
      <w:r w:rsidR="00656947" w:rsidRPr="007F6C18">
        <w:rPr>
          <w:rFonts w:ascii="Times" w:hAnsi="Times"/>
          <w:b/>
          <w:i/>
          <w:u w:val="single"/>
        </w:rPr>
        <w:t> </w:t>
      </w:r>
      <w:r w:rsidRPr="007F6C18">
        <w:rPr>
          <w:rFonts w:ascii="Times" w:hAnsi="Times"/>
          <w:b/>
          <w:i/>
          <w:u w:val="single"/>
        </w:rPr>
        <w:t>:</w:t>
      </w:r>
      <w:r w:rsidRPr="007F6C18">
        <w:rPr>
          <w:rFonts w:ascii="Times" w:hAnsi="Times"/>
          <w:i/>
        </w:rPr>
        <w:t xml:space="preserve"> </w:t>
      </w:r>
      <w:proofErr w:type="spellStart"/>
      <w:r w:rsidR="00BF4BA0" w:rsidRPr="007F6C18">
        <w:rPr>
          <w:rFonts w:ascii="Times" w:hAnsi="Times"/>
          <w:i/>
        </w:rPr>
        <w:t>Louna</w:t>
      </w:r>
      <w:proofErr w:type="spellEnd"/>
      <w:r w:rsidRPr="007F6C18">
        <w:rPr>
          <w:rFonts w:ascii="Times" w:hAnsi="Times"/>
          <w:i/>
        </w:rPr>
        <w:t xml:space="preserve"> est en train de remplir la </w:t>
      </w:r>
      <w:r w:rsidR="00532A6C">
        <w:rPr>
          <w:rFonts w:ascii="Times" w:hAnsi="Times"/>
          <w:i/>
        </w:rPr>
        <w:t>boite</w:t>
      </w:r>
      <w:r w:rsidR="00532A6C" w:rsidRPr="007F6C18">
        <w:rPr>
          <w:rFonts w:ascii="Times" w:hAnsi="Times"/>
          <w:i/>
        </w:rPr>
        <w:t xml:space="preserve"> </w:t>
      </w:r>
      <w:r w:rsidRPr="007F6C18">
        <w:rPr>
          <w:rFonts w:ascii="Times" w:hAnsi="Times"/>
          <w:i/>
        </w:rPr>
        <w:t>ronde</w:t>
      </w:r>
      <w:r w:rsidR="003F472C" w:rsidRPr="007F6C18">
        <w:rPr>
          <w:rFonts w:ascii="Times" w:hAnsi="Times"/>
          <w:i/>
        </w:rPr>
        <w:t xml:space="preserve"> </w:t>
      </w:r>
      <w:r w:rsidR="00DF68BC" w:rsidRPr="007F6C18">
        <w:rPr>
          <w:rFonts w:ascii="Times" w:hAnsi="Times"/>
          <w:i/>
        </w:rPr>
        <w:t xml:space="preserve">dont elle a </w:t>
      </w:r>
      <w:r w:rsidR="00087988" w:rsidRPr="007F6C18">
        <w:rPr>
          <w:rFonts w:ascii="Times" w:hAnsi="Times"/>
          <w:i/>
        </w:rPr>
        <w:t>ôt</w:t>
      </w:r>
      <w:r w:rsidR="00DF68BC" w:rsidRPr="007F6C18">
        <w:rPr>
          <w:rFonts w:ascii="Times" w:hAnsi="Times"/>
          <w:i/>
        </w:rPr>
        <w:t xml:space="preserve">é le couvercle et </w:t>
      </w:r>
      <w:r w:rsidR="0081581C" w:rsidRPr="007F6C18">
        <w:rPr>
          <w:rFonts w:ascii="Times" w:hAnsi="Times"/>
          <w:i/>
        </w:rPr>
        <w:t xml:space="preserve">qu’elle </w:t>
      </w:r>
      <w:r w:rsidR="00087988" w:rsidRPr="007F6C18">
        <w:rPr>
          <w:rFonts w:ascii="Times" w:hAnsi="Times"/>
          <w:i/>
        </w:rPr>
        <w:t>vient</w:t>
      </w:r>
      <w:r w:rsidR="0081581C" w:rsidRPr="007F6C18">
        <w:rPr>
          <w:rFonts w:ascii="Times" w:hAnsi="Times"/>
          <w:i/>
        </w:rPr>
        <w:t xml:space="preserve"> de vider</w:t>
      </w:r>
      <w:r w:rsidRPr="007F6C18">
        <w:rPr>
          <w:rFonts w:ascii="Times" w:hAnsi="Times"/>
          <w:i/>
        </w:rPr>
        <w:t xml:space="preserve">. </w:t>
      </w:r>
      <w:r w:rsidR="00BF4BA0" w:rsidRPr="007F6C18">
        <w:rPr>
          <w:rFonts w:ascii="Times" w:hAnsi="Times"/>
          <w:i/>
        </w:rPr>
        <w:t>Ismaël</w:t>
      </w:r>
      <w:r w:rsidR="00DF68BC" w:rsidRPr="007F6C18">
        <w:rPr>
          <w:rFonts w:ascii="Times" w:hAnsi="Times"/>
          <w:i/>
        </w:rPr>
        <w:t>, après</w:t>
      </w:r>
      <w:r w:rsidRPr="007F6C18">
        <w:rPr>
          <w:rFonts w:ascii="Times" w:hAnsi="Times"/>
          <w:i/>
        </w:rPr>
        <w:t xml:space="preserve"> </w:t>
      </w:r>
      <w:r w:rsidR="003F472C" w:rsidRPr="007F6C18">
        <w:rPr>
          <w:rFonts w:ascii="Times" w:hAnsi="Times"/>
          <w:i/>
        </w:rPr>
        <w:t xml:space="preserve">y </w:t>
      </w:r>
      <w:r w:rsidR="00DF68BC" w:rsidRPr="007F6C18">
        <w:rPr>
          <w:rFonts w:ascii="Times" w:hAnsi="Times"/>
          <w:i/>
        </w:rPr>
        <w:t xml:space="preserve">avoir </w:t>
      </w:r>
      <w:r w:rsidR="003F472C" w:rsidRPr="007F6C18">
        <w:rPr>
          <w:rFonts w:ascii="Times" w:hAnsi="Times"/>
          <w:i/>
        </w:rPr>
        <w:t>vers</w:t>
      </w:r>
      <w:r w:rsidR="00DF68BC" w:rsidRPr="007F6C18">
        <w:rPr>
          <w:rFonts w:ascii="Times" w:hAnsi="Times"/>
          <w:i/>
        </w:rPr>
        <w:t xml:space="preserve">é </w:t>
      </w:r>
      <w:r w:rsidR="003F472C" w:rsidRPr="007F6C18">
        <w:rPr>
          <w:rFonts w:ascii="Times" w:hAnsi="Times"/>
          <w:i/>
        </w:rPr>
        <w:t xml:space="preserve">le contenu de </w:t>
      </w:r>
      <w:r w:rsidR="00DF68BC" w:rsidRPr="007F6C18">
        <w:rPr>
          <w:rFonts w:ascii="Times" w:hAnsi="Times"/>
          <w:i/>
        </w:rPr>
        <w:t>sa barquette,</w:t>
      </w:r>
      <w:r w:rsidR="003F472C" w:rsidRPr="007F6C18">
        <w:rPr>
          <w:rFonts w:ascii="Times" w:hAnsi="Times"/>
          <w:i/>
        </w:rPr>
        <w:t xml:space="preserve"> </w:t>
      </w:r>
      <w:r w:rsidR="00FB07DC" w:rsidRPr="007F6C18">
        <w:rPr>
          <w:rFonts w:ascii="Times" w:hAnsi="Times"/>
          <w:i/>
        </w:rPr>
        <w:t xml:space="preserve">se saisit du couvercle et, </w:t>
      </w:r>
      <w:r w:rsidR="003F472C" w:rsidRPr="007F6C18">
        <w:rPr>
          <w:rFonts w:ascii="Times" w:hAnsi="Times"/>
          <w:i/>
        </w:rPr>
        <w:t>en regardant</w:t>
      </w:r>
      <w:r w:rsidR="00532A6C">
        <w:rPr>
          <w:rFonts w:ascii="Times" w:hAnsi="Times"/>
          <w:i/>
        </w:rPr>
        <w:t xml:space="preserve"> </w:t>
      </w:r>
      <w:r w:rsidR="00656947">
        <w:rPr>
          <w:rFonts w:ascii="Times" w:hAnsi="Times"/>
          <w:i/>
        </w:rPr>
        <w:t>sa camarade</w:t>
      </w:r>
      <w:r w:rsidR="00532A6C">
        <w:rPr>
          <w:rFonts w:ascii="Times" w:hAnsi="Times"/>
          <w:i/>
        </w:rPr>
        <w:t>, dit </w:t>
      </w:r>
      <w:r w:rsidR="00FB07DC" w:rsidRPr="007F6C18">
        <w:rPr>
          <w:rFonts w:ascii="Times" w:hAnsi="Times"/>
          <w:i/>
        </w:rPr>
        <w:t xml:space="preserve">: </w:t>
      </w:r>
      <w:r w:rsidR="0081581C" w:rsidRPr="007F6C18">
        <w:rPr>
          <w:rFonts w:ascii="Times" w:hAnsi="Times"/>
          <w:i/>
        </w:rPr>
        <w:t>« </w:t>
      </w:r>
      <w:r w:rsidR="00532A6C">
        <w:rPr>
          <w:rFonts w:ascii="Times" w:hAnsi="Times"/>
          <w:i/>
        </w:rPr>
        <w:t>C</w:t>
      </w:r>
      <w:r w:rsidR="0081581C" w:rsidRPr="007F6C18">
        <w:rPr>
          <w:rFonts w:ascii="Times" w:hAnsi="Times"/>
          <w:i/>
        </w:rPr>
        <w:t>’est pour fermer</w:t>
      </w:r>
      <w:r w:rsidR="00532A6C">
        <w:rPr>
          <w:rFonts w:ascii="Times" w:hAnsi="Times"/>
          <w:i/>
        </w:rPr>
        <w:t>.</w:t>
      </w:r>
      <w:r w:rsidR="0081581C" w:rsidRPr="007F6C18">
        <w:rPr>
          <w:rFonts w:ascii="Times" w:hAnsi="Times"/>
          <w:i/>
        </w:rPr>
        <w:t> »</w:t>
      </w:r>
      <w:r w:rsidR="00DF68BC" w:rsidRPr="007F6C18">
        <w:rPr>
          <w:rFonts w:ascii="Times" w:hAnsi="Times"/>
          <w:i/>
        </w:rPr>
        <w:t xml:space="preserve"> </w:t>
      </w:r>
      <w:r w:rsidR="00532A6C">
        <w:rPr>
          <w:rFonts w:ascii="Times" w:hAnsi="Times"/>
          <w:i/>
        </w:rPr>
        <w:t>E</w:t>
      </w:r>
      <w:r w:rsidR="00087988" w:rsidRPr="007F6C18">
        <w:rPr>
          <w:rFonts w:ascii="Times" w:hAnsi="Times"/>
          <w:i/>
        </w:rPr>
        <w:t>lle</w:t>
      </w:r>
      <w:r w:rsidRPr="007F6C18">
        <w:rPr>
          <w:rFonts w:ascii="Times" w:hAnsi="Times"/>
          <w:i/>
        </w:rPr>
        <w:t xml:space="preserve"> </w:t>
      </w:r>
      <w:r w:rsidR="00343A02" w:rsidRPr="007F6C18">
        <w:rPr>
          <w:rFonts w:ascii="Times" w:hAnsi="Times"/>
          <w:i/>
        </w:rPr>
        <w:t xml:space="preserve">le </w:t>
      </w:r>
      <w:r w:rsidRPr="007F6C18">
        <w:rPr>
          <w:rFonts w:ascii="Times" w:hAnsi="Times"/>
          <w:i/>
        </w:rPr>
        <w:t xml:space="preserve">lui arrache </w:t>
      </w:r>
      <w:r w:rsidR="00FB07DC" w:rsidRPr="007F6C18">
        <w:rPr>
          <w:rFonts w:ascii="Times" w:hAnsi="Times"/>
          <w:i/>
        </w:rPr>
        <w:t xml:space="preserve">des mains </w:t>
      </w:r>
      <w:r w:rsidRPr="007F6C18">
        <w:rPr>
          <w:rFonts w:ascii="Times" w:hAnsi="Times"/>
          <w:i/>
        </w:rPr>
        <w:t xml:space="preserve">en exprimant sa désapprobation </w:t>
      </w:r>
      <w:r w:rsidR="00532A6C">
        <w:rPr>
          <w:rFonts w:ascii="Times" w:hAnsi="Times"/>
          <w:i/>
        </w:rPr>
        <w:t xml:space="preserve">par un </w:t>
      </w:r>
      <w:r w:rsidRPr="007F6C18">
        <w:rPr>
          <w:rFonts w:ascii="Times" w:hAnsi="Times"/>
          <w:i/>
        </w:rPr>
        <w:t>« </w:t>
      </w:r>
      <w:r w:rsidR="00532A6C">
        <w:rPr>
          <w:rFonts w:ascii="Times" w:hAnsi="Times"/>
          <w:i/>
        </w:rPr>
        <w:t>N</w:t>
      </w:r>
      <w:r w:rsidRPr="007F6C18">
        <w:rPr>
          <w:rFonts w:ascii="Times" w:hAnsi="Times"/>
          <w:i/>
        </w:rPr>
        <w:t>on</w:t>
      </w:r>
      <w:r w:rsidR="00970EA6">
        <w:rPr>
          <w:i/>
        </w:rPr>
        <w:t> </w:t>
      </w:r>
      <w:r w:rsidRPr="007F6C18">
        <w:rPr>
          <w:rFonts w:ascii="Times" w:hAnsi="Times"/>
          <w:i/>
        </w:rPr>
        <w:t>! »</w:t>
      </w:r>
      <w:r w:rsidR="00532A6C">
        <w:rPr>
          <w:rFonts w:ascii="Times" w:hAnsi="Times"/>
          <w:i/>
        </w:rPr>
        <w:t xml:space="preserve">, </w:t>
      </w:r>
      <w:r w:rsidR="00FB07DC" w:rsidRPr="007F6C18">
        <w:rPr>
          <w:rFonts w:ascii="Times" w:hAnsi="Times"/>
          <w:i/>
        </w:rPr>
        <w:t>puis elle</w:t>
      </w:r>
      <w:r w:rsidRPr="007F6C18">
        <w:rPr>
          <w:rFonts w:ascii="Times" w:hAnsi="Times"/>
          <w:i/>
        </w:rPr>
        <w:t xml:space="preserve"> </w:t>
      </w:r>
      <w:r w:rsidR="00DF68BC" w:rsidRPr="007F6C18">
        <w:rPr>
          <w:rFonts w:ascii="Times" w:hAnsi="Times"/>
          <w:i/>
        </w:rPr>
        <w:t>se remet à la tâche sous le regard d</w:t>
      </w:r>
      <w:r w:rsidR="00656947">
        <w:rPr>
          <w:rFonts w:ascii="Times" w:hAnsi="Times"/>
          <w:i/>
        </w:rPr>
        <w:t>’</w:t>
      </w:r>
      <w:r w:rsidR="00BF4BA0" w:rsidRPr="007F6C18">
        <w:rPr>
          <w:rFonts w:ascii="Times" w:hAnsi="Times"/>
          <w:i/>
        </w:rPr>
        <w:t>Ismaël</w:t>
      </w:r>
      <w:r w:rsidR="00DF68BC" w:rsidRPr="007F6C18">
        <w:rPr>
          <w:rFonts w:ascii="Times" w:hAnsi="Times"/>
          <w:i/>
        </w:rPr>
        <w:t xml:space="preserve">, qui, ayant compris </w:t>
      </w:r>
      <w:r w:rsidR="00FB07DC" w:rsidRPr="007F6C18">
        <w:rPr>
          <w:rFonts w:ascii="Times" w:hAnsi="Times"/>
          <w:i/>
        </w:rPr>
        <w:t xml:space="preserve">son </w:t>
      </w:r>
      <w:r w:rsidR="00DF68BC" w:rsidRPr="007F6C18">
        <w:rPr>
          <w:rFonts w:ascii="Times" w:hAnsi="Times"/>
          <w:i/>
        </w:rPr>
        <w:t xml:space="preserve">intention, s’empare d’une pelle. </w:t>
      </w:r>
      <w:r w:rsidR="00FB07DC" w:rsidRPr="007F6C18">
        <w:rPr>
          <w:rFonts w:ascii="Times" w:hAnsi="Times"/>
          <w:i/>
        </w:rPr>
        <w:t>Ils s’accordent immédiatement pour</w:t>
      </w:r>
      <w:r w:rsidR="00DF68BC" w:rsidRPr="007F6C18">
        <w:rPr>
          <w:rFonts w:ascii="Times" w:hAnsi="Times"/>
          <w:i/>
        </w:rPr>
        <w:t xml:space="preserve"> vers</w:t>
      </w:r>
      <w:r w:rsidR="0081581C" w:rsidRPr="007F6C18">
        <w:rPr>
          <w:rFonts w:ascii="Times" w:hAnsi="Times"/>
          <w:i/>
        </w:rPr>
        <w:t>e</w:t>
      </w:r>
      <w:r w:rsidR="00FB07DC" w:rsidRPr="007F6C18">
        <w:rPr>
          <w:rFonts w:ascii="Times" w:hAnsi="Times"/>
          <w:i/>
        </w:rPr>
        <w:t>r</w:t>
      </w:r>
      <w:r w:rsidR="00DF68BC" w:rsidRPr="007F6C18">
        <w:rPr>
          <w:rFonts w:ascii="Times" w:hAnsi="Times"/>
          <w:i/>
        </w:rPr>
        <w:t xml:space="preserve"> alternativement une cuillérée</w:t>
      </w:r>
      <w:r w:rsidR="00087988" w:rsidRPr="007F6C18">
        <w:rPr>
          <w:rFonts w:ascii="Times" w:hAnsi="Times"/>
          <w:i/>
        </w:rPr>
        <w:t xml:space="preserve"> de semoule</w:t>
      </w:r>
      <w:r w:rsidR="0081581C" w:rsidRPr="007F6C18">
        <w:rPr>
          <w:rFonts w:ascii="Times" w:hAnsi="Times"/>
          <w:i/>
        </w:rPr>
        <w:t xml:space="preserve">, </w:t>
      </w:r>
      <w:r w:rsidR="00DF68BC" w:rsidRPr="007F6C18">
        <w:rPr>
          <w:rFonts w:ascii="Times" w:hAnsi="Times"/>
          <w:i/>
        </w:rPr>
        <w:t xml:space="preserve">mettent </w:t>
      </w:r>
      <w:r w:rsidR="00FB07DC" w:rsidRPr="007F6C18">
        <w:rPr>
          <w:rFonts w:ascii="Times" w:hAnsi="Times"/>
          <w:i/>
        </w:rPr>
        <w:t>un grand</w:t>
      </w:r>
      <w:r w:rsidR="00DF68BC" w:rsidRPr="007F6C18">
        <w:rPr>
          <w:rFonts w:ascii="Times" w:hAnsi="Times"/>
          <w:i/>
        </w:rPr>
        <w:t xml:space="preserve"> soin à ne rien renverser à côté</w:t>
      </w:r>
      <w:r w:rsidR="0081581C" w:rsidRPr="007F6C18">
        <w:rPr>
          <w:rFonts w:ascii="Times" w:hAnsi="Times"/>
          <w:i/>
        </w:rPr>
        <w:t xml:space="preserve">, </w:t>
      </w:r>
      <w:r w:rsidR="00480AE0" w:rsidRPr="007F6C18">
        <w:rPr>
          <w:rFonts w:ascii="Times" w:hAnsi="Times"/>
          <w:i/>
        </w:rPr>
        <w:t xml:space="preserve">tassent et </w:t>
      </w:r>
      <w:r w:rsidR="0081581C" w:rsidRPr="007F6C18">
        <w:rPr>
          <w:rFonts w:ascii="Times" w:hAnsi="Times"/>
          <w:i/>
        </w:rPr>
        <w:t>modulent</w:t>
      </w:r>
      <w:r w:rsidR="00DF68BC" w:rsidRPr="007F6C18">
        <w:rPr>
          <w:rFonts w:ascii="Times" w:hAnsi="Times"/>
          <w:i/>
        </w:rPr>
        <w:t xml:space="preserve"> </w:t>
      </w:r>
      <w:r w:rsidR="0081581C" w:rsidRPr="007F6C18">
        <w:rPr>
          <w:rFonts w:ascii="Times" w:hAnsi="Times"/>
          <w:i/>
        </w:rPr>
        <w:t>les</w:t>
      </w:r>
      <w:r w:rsidR="00DF68BC" w:rsidRPr="007F6C18">
        <w:rPr>
          <w:rFonts w:ascii="Times" w:hAnsi="Times"/>
          <w:i/>
        </w:rPr>
        <w:t xml:space="preserve"> quantités à </w:t>
      </w:r>
      <w:r w:rsidR="00970EA6">
        <w:rPr>
          <w:rFonts w:ascii="Times" w:hAnsi="Times"/>
          <w:i/>
        </w:rPr>
        <w:t>ajouter</w:t>
      </w:r>
      <w:r w:rsidR="00970EA6" w:rsidRPr="007F6C18">
        <w:rPr>
          <w:rFonts w:ascii="Times" w:hAnsi="Times"/>
          <w:i/>
        </w:rPr>
        <w:t xml:space="preserve"> </w:t>
      </w:r>
      <w:r w:rsidR="0081581C" w:rsidRPr="007F6C18">
        <w:rPr>
          <w:rFonts w:ascii="Times" w:hAnsi="Times"/>
          <w:i/>
        </w:rPr>
        <w:t>selon</w:t>
      </w:r>
      <w:r w:rsidR="00DF68BC" w:rsidRPr="007F6C18">
        <w:rPr>
          <w:rFonts w:ascii="Times" w:hAnsi="Times"/>
          <w:i/>
        </w:rPr>
        <w:t xml:space="preserve"> le </w:t>
      </w:r>
      <w:r w:rsidR="0081581C" w:rsidRPr="007F6C18">
        <w:rPr>
          <w:rFonts w:ascii="Times" w:hAnsi="Times"/>
          <w:i/>
        </w:rPr>
        <w:t xml:space="preserve">volume </w:t>
      </w:r>
      <w:r w:rsidR="00FB07DC" w:rsidRPr="007F6C18">
        <w:rPr>
          <w:rFonts w:ascii="Times" w:hAnsi="Times"/>
          <w:i/>
        </w:rPr>
        <w:t>restant</w:t>
      </w:r>
      <w:r w:rsidR="0081581C" w:rsidRPr="007F6C18">
        <w:rPr>
          <w:rFonts w:ascii="Times" w:hAnsi="Times"/>
          <w:i/>
        </w:rPr>
        <w:t xml:space="preserve"> à combler</w:t>
      </w:r>
      <w:r w:rsidR="00DF68BC" w:rsidRPr="007F6C18">
        <w:rPr>
          <w:rFonts w:ascii="Times" w:hAnsi="Times"/>
          <w:i/>
        </w:rPr>
        <w:t xml:space="preserve">. Quand </w:t>
      </w:r>
      <w:r w:rsidR="0081581C" w:rsidRPr="007F6C18">
        <w:rPr>
          <w:rFonts w:ascii="Times" w:hAnsi="Times"/>
          <w:i/>
        </w:rPr>
        <w:t>la semoule</w:t>
      </w:r>
      <w:r w:rsidR="00DF68BC" w:rsidRPr="007F6C18">
        <w:rPr>
          <w:rFonts w:ascii="Times" w:hAnsi="Times"/>
          <w:i/>
        </w:rPr>
        <w:t xml:space="preserve"> commence à déborder, </w:t>
      </w:r>
      <w:proofErr w:type="spellStart"/>
      <w:r w:rsidR="00BF4BA0" w:rsidRPr="007F6C18">
        <w:rPr>
          <w:rFonts w:ascii="Times" w:hAnsi="Times"/>
          <w:i/>
        </w:rPr>
        <w:t>Louna</w:t>
      </w:r>
      <w:proofErr w:type="spellEnd"/>
      <w:r w:rsidR="00BF4BA0" w:rsidRPr="007F6C18">
        <w:rPr>
          <w:rFonts w:ascii="Times" w:hAnsi="Times"/>
          <w:b/>
          <w:i/>
        </w:rPr>
        <w:t xml:space="preserve"> </w:t>
      </w:r>
      <w:r w:rsidR="0081581C" w:rsidRPr="007F6C18">
        <w:rPr>
          <w:rFonts w:ascii="Times" w:hAnsi="Times"/>
          <w:i/>
        </w:rPr>
        <w:t xml:space="preserve">ferme la </w:t>
      </w:r>
      <w:r w:rsidR="00532A6C">
        <w:rPr>
          <w:rFonts w:ascii="Times" w:hAnsi="Times"/>
          <w:i/>
        </w:rPr>
        <w:t>boite</w:t>
      </w:r>
      <w:r w:rsidR="00532A6C" w:rsidRPr="007F6C18">
        <w:rPr>
          <w:rFonts w:ascii="Times" w:hAnsi="Times"/>
          <w:i/>
        </w:rPr>
        <w:t xml:space="preserve"> </w:t>
      </w:r>
      <w:r w:rsidR="00DF68BC" w:rsidRPr="007F6C18">
        <w:rPr>
          <w:rFonts w:ascii="Times" w:hAnsi="Times"/>
          <w:i/>
        </w:rPr>
        <w:t>en disant</w:t>
      </w:r>
      <w:r w:rsidR="00532A6C">
        <w:rPr>
          <w:rFonts w:ascii="Times" w:hAnsi="Times"/>
          <w:i/>
        </w:rPr>
        <w:t xml:space="preserve"> : </w:t>
      </w:r>
      <w:r w:rsidR="00DF68BC" w:rsidRPr="007F6C18">
        <w:rPr>
          <w:rFonts w:ascii="Times" w:hAnsi="Times"/>
          <w:i/>
        </w:rPr>
        <w:t>« Voilà</w:t>
      </w:r>
      <w:r w:rsidR="00532A6C">
        <w:rPr>
          <w:rFonts w:ascii="Times" w:hAnsi="Times"/>
          <w:i/>
        </w:rPr>
        <w:t>.</w:t>
      </w:r>
      <w:r w:rsidR="00DF68BC" w:rsidRPr="007F6C18">
        <w:rPr>
          <w:rFonts w:ascii="Times" w:hAnsi="Times"/>
          <w:i/>
        </w:rPr>
        <w:t xml:space="preserve"> » Mais </w:t>
      </w:r>
      <w:r w:rsidR="0081581C" w:rsidRPr="007F6C18">
        <w:rPr>
          <w:rFonts w:ascii="Times" w:hAnsi="Times"/>
          <w:i/>
        </w:rPr>
        <w:t>le couvercle</w:t>
      </w:r>
      <w:r w:rsidR="00DF68BC" w:rsidRPr="007F6C18">
        <w:rPr>
          <w:rFonts w:ascii="Times" w:hAnsi="Times"/>
          <w:i/>
        </w:rPr>
        <w:t xml:space="preserve"> saute et </w:t>
      </w:r>
      <w:r w:rsidR="00970EA6">
        <w:rPr>
          <w:rFonts w:ascii="Times" w:hAnsi="Times"/>
          <w:i/>
        </w:rPr>
        <w:t>le récipient</w:t>
      </w:r>
      <w:r w:rsidR="00970EA6" w:rsidRPr="007F6C18">
        <w:rPr>
          <w:rFonts w:ascii="Times" w:hAnsi="Times"/>
          <w:i/>
        </w:rPr>
        <w:t xml:space="preserve"> </w:t>
      </w:r>
      <w:r w:rsidR="00DF68BC" w:rsidRPr="007F6C18">
        <w:rPr>
          <w:rFonts w:ascii="Times" w:hAnsi="Times"/>
          <w:i/>
        </w:rPr>
        <w:t>se renvers</w:t>
      </w:r>
      <w:r w:rsidR="00FB07DC" w:rsidRPr="007F6C18">
        <w:rPr>
          <w:rFonts w:ascii="Times" w:hAnsi="Times"/>
          <w:i/>
        </w:rPr>
        <w:t>e. Surpris et amusés (« Ouah</w:t>
      </w:r>
      <w:r w:rsidR="00970EA6">
        <w:rPr>
          <w:i/>
        </w:rPr>
        <w:t> </w:t>
      </w:r>
      <w:r w:rsidR="00FB07DC" w:rsidRPr="007F6C18">
        <w:rPr>
          <w:rFonts w:ascii="Times" w:hAnsi="Times"/>
          <w:i/>
        </w:rPr>
        <w:t>! »</w:t>
      </w:r>
      <w:r w:rsidR="00532A6C">
        <w:rPr>
          <w:rFonts w:ascii="Times" w:hAnsi="Times"/>
          <w:i/>
        </w:rPr>
        <w:t xml:space="preserve"> et</w:t>
      </w:r>
      <w:r w:rsidR="00FB07DC" w:rsidRPr="007F6C18">
        <w:rPr>
          <w:rFonts w:ascii="Times" w:hAnsi="Times"/>
          <w:i/>
        </w:rPr>
        <w:t xml:space="preserve"> </w:t>
      </w:r>
      <w:r w:rsidR="00480AE0" w:rsidRPr="007F6C18">
        <w:rPr>
          <w:rFonts w:ascii="Times" w:hAnsi="Times"/>
          <w:i/>
        </w:rPr>
        <w:t>rires</w:t>
      </w:r>
      <w:r w:rsidR="00DF68BC" w:rsidRPr="007F6C18">
        <w:rPr>
          <w:rFonts w:ascii="Times" w:hAnsi="Times"/>
          <w:i/>
        </w:rPr>
        <w:t>), ils vont</w:t>
      </w:r>
      <w:r w:rsidR="00FB07DC" w:rsidRPr="007F6C18">
        <w:rPr>
          <w:rFonts w:ascii="Times" w:hAnsi="Times"/>
          <w:i/>
        </w:rPr>
        <w:t xml:space="preserve"> ensemble </w:t>
      </w:r>
      <w:r w:rsidR="00087988" w:rsidRPr="007F6C18">
        <w:rPr>
          <w:rFonts w:ascii="Times" w:hAnsi="Times"/>
          <w:i/>
        </w:rPr>
        <w:t>le ramasser</w:t>
      </w:r>
      <w:r w:rsidR="00DF68BC" w:rsidRPr="007F6C18">
        <w:rPr>
          <w:rFonts w:ascii="Times" w:hAnsi="Times"/>
          <w:i/>
        </w:rPr>
        <w:t>… et recommence</w:t>
      </w:r>
      <w:r w:rsidR="00532A6C">
        <w:rPr>
          <w:rFonts w:ascii="Times" w:hAnsi="Times"/>
          <w:i/>
        </w:rPr>
        <w:t>r</w:t>
      </w:r>
      <w:r w:rsidR="00FB07DC" w:rsidRPr="007F6C18">
        <w:rPr>
          <w:rFonts w:ascii="Times" w:hAnsi="Times"/>
          <w:i/>
        </w:rPr>
        <w:t xml:space="preserve"> le travail</w:t>
      </w:r>
      <w:r w:rsidR="00DF68BC" w:rsidRPr="007F6C18">
        <w:rPr>
          <w:rFonts w:ascii="Times" w:hAnsi="Times"/>
          <w:i/>
        </w:rPr>
        <w:t xml:space="preserve">. </w:t>
      </w:r>
      <w:r w:rsidR="0081581C" w:rsidRPr="007F6C18">
        <w:rPr>
          <w:rFonts w:ascii="Times" w:hAnsi="Times"/>
          <w:i/>
        </w:rPr>
        <w:t xml:space="preserve">Cette fois, </w:t>
      </w:r>
      <w:r w:rsidR="00087988" w:rsidRPr="007F6C18">
        <w:rPr>
          <w:rFonts w:ascii="Times" w:hAnsi="Times"/>
          <w:i/>
        </w:rPr>
        <w:t>il y a</w:t>
      </w:r>
      <w:r w:rsidR="0081581C" w:rsidRPr="007F6C18">
        <w:rPr>
          <w:rFonts w:ascii="Times" w:hAnsi="Times"/>
          <w:i/>
        </w:rPr>
        <w:t xml:space="preserve"> </w:t>
      </w:r>
      <w:r w:rsidR="00532A6C">
        <w:rPr>
          <w:rFonts w:ascii="Times" w:hAnsi="Times"/>
          <w:i/>
        </w:rPr>
        <w:t xml:space="preserve">un </w:t>
      </w:r>
      <w:r w:rsidR="0081581C" w:rsidRPr="007F6C18">
        <w:rPr>
          <w:rFonts w:ascii="Times" w:hAnsi="Times"/>
          <w:i/>
        </w:rPr>
        <w:t xml:space="preserve">partage des tâches : </w:t>
      </w:r>
      <w:proofErr w:type="spellStart"/>
      <w:r w:rsidR="00BF4BA0" w:rsidRPr="007F6C18">
        <w:rPr>
          <w:rFonts w:ascii="Times" w:hAnsi="Times"/>
          <w:i/>
        </w:rPr>
        <w:t>Louna</w:t>
      </w:r>
      <w:proofErr w:type="spellEnd"/>
      <w:r w:rsidR="00087988" w:rsidRPr="007F6C18">
        <w:rPr>
          <w:rFonts w:ascii="Times" w:hAnsi="Times"/>
          <w:i/>
        </w:rPr>
        <w:t xml:space="preserve"> remplit la </w:t>
      </w:r>
      <w:r w:rsidR="00532A6C">
        <w:rPr>
          <w:rFonts w:ascii="Times" w:hAnsi="Times"/>
          <w:i/>
        </w:rPr>
        <w:t>boite</w:t>
      </w:r>
      <w:r w:rsidR="00532A6C" w:rsidRPr="007F6C18">
        <w:rPr>
          <w:rFonts w:ascii="Times" w:hAnsi="Times"/>
          <w:i/>
        </w:rPr>
        <w:t xml:space="preserve"> </w:t>
      </w:r>
      <w:r w:rsidR="00087988" w:rsidRPr="007F6C18">
        <w:rPr>
          <w:rFonts w:ascii="Times" w:hAnsi="Times"/>
          <w:i/>
        </w:rPr>
        <w:t>(« </w:t>
      </w:r>
      <w:r w:rsidR="00532A6C">
        <w:rPr>
          <w:rFonts w:ascii="Times" w:hAnsi="Times"/>
          <w:i/>
        </w:rPr>
        <w:t>E</w:t>
      </w:r>
      <w:r w:rsidR="00087988" w:rsidRPr="007F6C18">
        <w:rPr>
          <w:rFonts w:ascii="Times" w:hAnsi="Times"/>
          <w:i/>
        </w:rPr>
        <w:t>h ben</w:t>
      </w:r>
      <w:r w:rsidR="00532A6C">
        <w:rPr>
          <w:rFonts w:ascii="Times" w:hAnsi="Times"/>
          <w:i/>
        </w:rPr>
        <w:t>,</w:t>
      </w:r>
      <w:r w:rsidR="00087988" w:rsidRPr="007F6C18">
        <w:rPr>
          <w:rFonts w:ascii="Times" w:hAnsi="Times"/>
          <w:i/>
        </w:rPr>
        <w:t xml:space="preserve"> tiens</w:t>
      </w:r>
      <w:r w:rsidR="00532A6C">
        <w:rPr>
          <w:rFonts w:ascii="Times" w:hAnsi="Times"/>
          <w:i/>
        </w:rPr>
        <w:t>.</w:t>
      </w:r>
      <w:r w:rsidR="00087988" w:rsidRPr="007F6C18">
        <w:rPr>
          <w:rFonts w:ascii="Times" w:hAnsi="Times"/>
          <w:i/>
        </w:rPr>
        <w:t> ») qu</w:t>
      </w:r>
      <w:r w:rsidR="00656947">
        <w:rPr>
          <w:rFonts w:ascii="Times" w:hAnsi="Times"/>
          <w:i/>
        </w:rPr>
        <w:t>’</w:t>
      </w:r>
      <w:r w:rsidR="00BF4BA0" w:rsidRPr="007F6C18">
        <w:rPr>
          <w:rFonts w:ascii="Times" w:hAnsi="Times"/>
          <w:i/>
        </w:rPr>
        <w:t>Ismaël</w:t>
      </w:r>
      <w:r w:rsidR="0081581C" w:rsidRPr="007F6C18">
        <w:rPr>
          <w:rFonts w:ascii="Times" w:hAnsi="Times"/>
          <w:i/>
        </w:rPr>
        <w:t xml:space="preserve"> tient fermement. </w:t>
      </w:r>
      <w:r w:rsidR="00532A6C">
        <w:rPr>
          <w:rFonts w:ascii="Times" w:hAnsi="Times"/>
          <w:i/>
        </w:rPr>
        <w:t>Celui-ci</w:t>
      </w:r>
      <w:r w:rsidR="00532A6C" w:rsidRPr="007F6C18">
        <w:rPr>
          <w:rFonts w:ascii="Times" w:hAnsi="Times"/>
          <w:i/>
        </w:rPr>
        <w:t xml:space="preserve"> </w:t>
      </w:r>
      <w:r w:rsidR="00087988" w:rsidRPr="007F6C18">
        <w:rPr>
          <w:rFonts w:ascii="Times" w:hAnsi="Times"/>
          <w:i/>
        </w:rPr>
        <w:t>l’estimant</w:t>
      </w:r>
      <w:r w:rsidR="004D68D2" w:rsidRPr="007F6C18">
        <w:rPr>
          <w:rFonts w:ascii="Times" w:hAnsi="Times"/>
          <w:i/>
        </w:rPr>
        <w:t xml:space="preserve"> assez </w:t>
      </w:r>
      <w:r w:rsidR="00087988" w:rsidRPr="007F6C18">
        <w:rPr>
          <w:rFonts w:ascii="Times" w:hAnsi="Times"/>
          <w:i/>
        </w:rPr>
        <w:t>remplie lance</w:t>
      </w:r>
      <w:r w:rsidR="004D68D2" w:rsidRPr="007F6C18">
        <w:rPr>
          <w:rFonts w:ascii="Times" w:hAnsi="Times"/>
          <w:i/>
        </w:rPr>
        <w:t xml:space="preserve"> </w:t>
      </w:r>
      <w:r w:rsidR="00532A6C">
        <w:rPr>
          <w:rFonts w:ascii="Times" w:hAnsi="Times"/>
          <w:i/>
        </w:rPr>
        <w:t xml:space="preserve">un </w:t>
      </w:r>
      <w:r w:rsidR="004D68D2" w:rsidRPr="007F6C18">
        <w:rPr>
          <w:rFonts w:ascii="Times" w:hAnsi="Times"/>
          <w:i/>
        </w:rPr>
        <w:t>« </w:t>
      </w:r>
      <w:r w:rsidR="00532A6C">
        <w:rPr>
          <w:rFonts w:ascii="Times" w:hAnsi="Times"/>
          <w:i/>
        </w:rPr>
        <w:t>F</w:t>
      </w:r>
      <w:r w:rsidR="004D68D2" w:rsidRPr="007F6C18">
        <w:rPr>
          <w:rFonts w:ascii="Times" w:hAnsi="Times"/>
          <w:i/>
        </w:rPr>
        <w:t>ermer</w:t>
      </w:r>
      <w:r w:rsidR="00970EA6">
        <w:rPr>
          <w:i/>
        </w:rPr>
        <w:t> </w:t>
      </w:r>
      <w:r w:rsidR="004D68D2" w:rsidRPr="007F6C18">
        <w:rPr>
          <w:rFonts w:ascii="Times" w:hAnsi="Times"/>
          <w:i/>
        </w:rPr>
        <w:t>! »</w:t>
      </w:r>
      <w:r w:rsidR="00532A6C">
        <w:rPr>
          <w:rFonts w:ascii="Times" w:hAnsi="Times"/>
          <w:i/>
        </w:rPr>
        <w:t>.</w:t>
      </w:r>
      <w:r w:rsidR="00087988" w:rsidRPr="007F6C18">
        <w:rPr>
          <w:rFonts w:ascii="Times" w:hAnsi="Times"/>
          <w:i/>
        </w:rPr>
        <w:t xml:space="preserve"> </w:t>
      </w:r>
      <w:r w:rsidR="00656947">
        <w:rPr>
          <w:rFonts w:ascii="Times" w:hAnsi="Times"/>
          <w:i/>
        </w:rPr>
        <w:t>Étant d</w:t>
      </w:r>
      <w:r w:rsidR="00087988" w:rsidRPr="007F6C18">
        <w:rPr>
          <w:rFonts w:ascii="Times" w:hAnsi="Times"/>
          <w:i/>
        </w:rPr>
        <w:t>’accord,</w:t>
      </w:r>
      <w:r w:rsidR="004D68D2" w:rsidRPr="007F6C18">
        <w:rPr>
          <w:rFonts w:ascii="Times" w:hAnsi="Times"/>
          <w:i/>
        </w:rPr>
        <w:t xml:space="preserve"> </w:t>
      </w:r>
      <w:proofErr w:type="spellStart"/>
      <w:r w:rsidR="00532A6C" w:rsidRPr="00E3359C">
        <w:rPr>
          <w:rFonts w:ascii="Times" w:hAnsi="Times"/>
          <w:i/>
        </w:rPr>
        <w:t>Louna</w:t>
      </w:r>
      <w:proofErr w:type="spellEnd"/>
      <w:r w:rsidR="00532A6C" w:rsidRPr="00E3359C">
        <w:rPr>
          <w:rFonts w:ascii="Times" w:hAnsi="Times"/>
          <w:i/>
        </w:rPr>
        <w:t xml:space="preserve"> </w:t>
      </w:r>
      <w:r w:rsidR="004D68D2" w:rsidRPr="007F6C18">
        <w:rPr>
          <w:rFonts w:ascii="Times" w:hAnsi="Times"/>
          <w:i/>
        </w:rPr>
        <w:t>lâche sa pelle</w:t>
      </w:r>
      <w:r w:rsidR="00532A6C">
        <w:rPr>
          <w:rFonts w:ascii="Times" w:hAnsi="Times"/>
          <w:i/>
        </w:rPr>
        <w:t xml:space="preserve"> et</w:t>
      </w:r>
      <w:r w:rsidR="004D68D2" w:rsidRPr="007F6C18">
        <w:rPr>
          <w:rFonts w:ascii="Times" w:hAnsi="Times"/>
          <w:i/>
        </w:rPr>
        <w:t xml:space="preserve"> prend le couvercle</w:t>
      </w:r>
      <w:r w:rsidR="00087988" w:rsidRPr="007F6C18">
        <w:rPr>
          <w:rFonts w:ascii="Times" w:hAnsi="Times"/>
          <w:i/>
        </w:rPr>
        <w:t>,</w:t>
      </w:r>
      <w:r w:rsidR="004D68D2" w:rsidRPr="007F6C18">
        <w:rPr>
          <w:rFonts w:ascii="Times" w:hAnsi="Times"/>
          <w:i/>
        </w:rPr>
        <w:t xml:space="preserve"> </w:t>
      </w:r>
      <w:r w:rsidR="00087988" w:rsidRPr="007F6C18">
        <w:rPr>
          <w:rFonts w:ascii="Times" w:hAnsi="Times"/>
          <w:i/>
        </w:rPr>
        <w:t xml:space="preserve">sous le regard </w:t>
      </w:r>
      <w:r w:rsidR="004D68D2" w:rsidRPr="007F6C18">
        <w:rPr>
          <w:rFonts w:ascii="Times" w:hAnsi="Times"/>
          <w:i/>
        </w:rPr>
        <w:t>d</w:t>
      </w:r>
      <w:r w:rsidR="00656947">
        <w:rPr>
          <w:rFonts w:ascii="Times" w:hAnsi="Times"/>
          <w:i/>
        </w:rPr>
        <w:t>’</w:t>
      </w:r>
      <w:r w:rsidR="00BF4BA0" w:rsidRPr="007F6C18">
        <w:rPr>
          <w:rFonts w:ascii="Times" w:hAnsi="Times"/>
          <w:i/>
        </w:rPr>
        <w:t>Ismaël</w:t>
      </w:r>
      <w:r w:rsidR="004D68D2" w:rsidRPr="007F6C18">
        <w:rPr>
          <w:rFonts w:ascii="Times" w:hAnsi="Times"/>
          <w:i/>
        </w:rPr>
        <w:t xml:space="preserve"> qui opine</w:t>
      </w:r>
      <w:r w:rsidR="00532A6C">
        <w:rPr>
          <w:rFonts w:ascii="Times" w:hAnsi="Times"/>
          <w:i/>
        </w:rPr>
        <w:t>.</w:t>
      </w:r>
      <w:r w:rsidR="004D68D2" w:rsidRPr="007F6C18">
        <w:rPr>
          <w:rFonts w:ascii="Times" w:hAnsi="Times"/>
          <w:i/>
        </w:rPr>
        <w:t xml:space="preserve"> </w:t>
      </w:r>
      <w:r w:rsidR="00532A6C">
        <w:rPr>
          <w:rFonts w:ascii="Times" w:hAnsi="Times"/>
          <w:i/>
        </w:rPr>
        <w:t>E</w:t>
      </w:r>
      <w:r w:rsidR="004D68D2" w:rsidRPr="007F6C18">
        <w:rPr>
          <w:rFonts w:ascii="Times" w:hAnsi="Times"/>
          <w:i/>
        </w:rPr>
        <w:t xml:space="preserve">lle </w:t>
      </w:r>
      <w:r w:rsidR="00087988" w:rsidRPr="007F6C18">
        <w:rPr>
          <w:rFonts w:ascii="Times" w:hAnsi="Times"/>
          <w:i/>
        </w:rPr>
        <w:t xml:space="preserve">le </w:t>
      </w:r>
      <w:r w:rsidR="004D68D2" w:rsidRPr="007F6C18">
        <w:rPr>
          <w:rFonts w:ascii="Times" w:hAnsi="Times"/>
          <w:i/>
        </w:rPr>
        <w:t>place précautionneusement</w:t>
      </w:r>
      <w:r w:rsidR="00532A6C">
        <w:rPr>
          <w:rFonts w:ascii="Times" w:hAnsi="Times"/>
          <w:i/>
        </w:rPr>
        <w:t xml:space="preserve"> et</w:t>
      </w:r>
      <w:r w:rsidR="00087988" w:rsidRPr="007F6C18">
        <w:rPr>
          <w:rFonts w:ascii="Times" w:hAnsi="Times"/>
          <w:i/>
        </w:rPr>
        <w:t xml:space="preserve"> </w:t>
      </w:r>
      <w:r w:rsidR="00BF4BA0" w:rsidRPr="007F6C18">
        <w:rPr>
          <w:rFonts w:ascii="Times" w:hAnsi="Times"/>
          <w:i/>
        </w:rPr>
        <w:t>Ismaël</w:t>
      </w:r>
      <w:r w:rsidR="004D68D2" w:rsidRPr="007F6C18">
        <w:rPr>
          <w:rFonts w:ascii="Times" w:hAnsi="Times"/>
          <w:i/>
        </w:rPr>
        <w:t xml:space="preserve"> lui dit « Merci</w:t>
      </w:r>
      <w:r w:rsidR="00970EA6">
        <w:rPr>
          <w:i/>
        </w:rPr>
        <w:t> </w:t>
      </w:r>
      <w:r w:rsidR="004D68D2" w:rsidRPr="007F6C18">
        <w:rPr>
          <w:rFonts w:ascii="Times" w:hAnsi="Times"/>
          <w:i/>
        </w:rPr>
        <w:t>! »</w:t>
      </w:r>
      <w:r w:rsidR="0081581C" w:rsidRPr="007F6C18">
        <w:rPr>
          <w:rFonts w:ascii="Times" w:hAnsi="Times"/>
          <w:i/>
        </w:rPr>
        <w:t xml:space="preserve"> </w:t>
      </w:r>
      <w:r w:rsidR="004D68D2" w:rsidRPr="007F6C18">
        <w:rPr>
          <w:rFonts w:ascii="Times" w:hAnsi="Times"/>
          <w:i/>
        </w:rPr>
        <w:t>puis</w:t>
      </w:r>
      <w:r w:rsidR="00087988" w:rsidRPr="007F6C18">
        <w:rPr>
          <w:rFonts w:ascii="Times" w:hAnsi="Times"/>
          <w:i/>
        </w:rPr>
        <w:t>,</w:t>
      </w:r>
      <w:r w:rsidR="004D68D2" w:rsidRPr="007F6C18">
        <w:rPr>
          <w:rFonts w:ascii="Times" w:hAnsi="Times"/>
          <w:i/>
        </w:rPr>
        <w:t xml:space="preserve"> </w:t>
      </w:r>
      <w:r w:rsidR="00F84769" w:rsidRPr="007F6C18">
        <w:rPr>
          <w:rFonts w:ascii="Times" w:hAnsi="Times"/>
          <w:i/>
        </w:rPr>
        <w:t>montr</w:t>
      </w:r>
      <w:r w:rsidR="00087988" w:rsidRPr="007F6C18">
        <w:rPr>
          <w:rFonts w:ascii="Times" w:hAnsi="Times"/>
          <w:i/>
        </w:rPr>
        <w:t>ant</w:t>
      </w:r>
      <w:r w:rsidR="00F84769" w:rsidRPr="007F6C18">
        <w:rPr>
          <w:rFonts w:ascii="Times" w:hAnsi="Times"/>
          <w:i/>
        </w:rPr>
        <w:t xml:space="preserve"> fièrement</w:t>
      </w:r>
      <w:r w:rsidR="004D68D2" w:rsidRPr="007F6C18">
        <w:rPr>
          <w:rFonts w:ascii="Times" w:hAnsi="Times"/>
          <w:i/>
        </w:rPr>
        <w:t xml:space="preserve"> </w:t>
      </w:r>
      <w:r w:rsidR="00087988" w:rsidRPr="007F6C18">
        <w:rPr>
          <w:rFonts w:ascii="Times" w:hAnsi="Times"/>
          <w:i/>
        </w:rPr>
        <w:t>sa réussite</w:t>
      </w:r>
      <w:r w:rsidR="004D68D2" w:rsidRPr="007F6C18">
        <w:rPr>
          <w:rFonts w:ascii="Times" w:hAnsi="Times"/>
          <w:i/>
        </w:rPr>
        <w:t xml:space="preserve"> </w:t>
      </w:r>
      <w:r w:rsidR="00F84769" w:rsidRPr="007F6C18">
        <w:rPr>
          <w:rFonts w:ascii="Times" w:hAnsi="Times"/>
          <w:i/>
        </w:rPr>
        <w:t>à</w:t>
      </w:r>
      <w:r w:rsidR="004D68D2" w:rsidRPr="007F6C18">
        <w:rPr>
          <w:rFonts w:ascii="Times" w:hAnsi="Times"/>
          <w:i/>
        </w:rPr>
        <w:t xml:space="preserve"> l’adulte</w:t>
      </w:r>
      <w:r w:rsidR="00532A6C">
        <w:rPr>
          <w:rFonts w:ascii="Times" w:hAnsi="Times"/>
          <w:i/>
        </w:rPr>
        <w:t>, rajoute</w:t>
      </w:r>
      <w:r w:rsidR="00087988" w:rsidRPr="007F6C18">
        <w:rPr>
          <w:rFonts w:ascii="Times" w:hAnsi="Times"/>
          <w:i/>
        </w:rPr>
        <w:t> :</w:t>
      </w:r>
      <w:r w:rsidR="00F84769" w:rsidRPr="007F6C18">
        <w:rPr>
          <w:rFonts w:ascii="Times" w:hAnsi="Times"/>
          <w:i/>
        </w:rPr>
        <w:t xml:space="preserve"> </w:t>
      </w:r>
      <w:r w:rsidR="004D68D2" w:rsidRPr="007F6C18">
        <w:rPr>
          <w:rFonts w:ascii="Times" w:hAnsi="Times"/>
          <w:i/>
        </w:rPr>
        <w:t>« Elle est fermée</w:t>
      </w:r>
      <w:r w:rsidR="00970EA6">
        <w:rPr>
          <w:i/>
        </w:rPr>
        <w:t> </w:t>
      </w:r>
      <w:r w:rsidR="00532A6C">
        <w:rPr>
          <w:rFonts w:ascii="Times" w:hAnsi="Times"/>
          <w:i/>
        </w:rPr>
        <w:t>!</w:t>
      </w:r>
      <w:r w:rsidR="004D68D2" w:rsidRPr="007F6C18">
        <w:rPr>
          <w:rFonts w:ascii="Times" w:hAnsi="Times"/>
          <w:i/>
        </w:rPr>
        <w:t xml:space="preserve"> »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31"/>
        <w:gridCol w:w="3531"/>
        <w:gridCol w:w="3531"/>
        <w:gridCol w:w="3531"/>
      </w:tblGrid>
      <w:tr w:rsidR="00CB57F0" w:rsidRPr="00CE0B03" w14:paraId="49E415FC" w14:textId="77777777" w:rsidTr="007F6C18">
        <w:tc>
          <w:tcPr>
            <w:tcW w:w="3531" w:type="dxa"/>
            <w:shd w:val="clear" w:color="auto" w:fill="auto"/>
          </w:tcPr>
          <w:p w14:paraId="6E9FA5F7" w14:textId="77777777" w:rsidR="009E7096" w:rsidRPr="00CE0B03" w:rsidRDefault="00416C1F" w:rsidP="007513FC">
            <w:pPr>
              <w:pStyle w:val="Notedebasdepage"/>
              <w:jc w:val="both"/>
              <w:rPr>
                <w:rFonts w:ascii="Times" w:hAnsi="Times"/>
              </w:rPr>
            </w:pPr>
            <w:r w:rsidRPr="00CE0B03">
              <w:rPr>
                <w:rFonts w:ascii="Times" w:hAnsi="Times"/>
                <w:noProof/>
              </w:rPr>
              <w:drawing>
                <wp:inline distT="0" distB="0" distL="0" distR="0" wp14:anchorId="6A5A9327" wp14:editId="3AAD609F">
                  <wp:extent cx="1791520" cy="1346400"/>
                  <wp:effectExtent l="12700" t="12700" r="12065" b="12700"/>
                  <wp:docPr id="7" name="Image 2" descr="Description : IMG0198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 : IMG0198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520" cy="1346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1" w:type="dxa"/>
            <w:shd w:val="clear" w:color="auto" w:fill="auto"/>
          </w:tcPr>
          <w:p w14:paraId="7DAEF142" w14:textId="77777777" w:rsidR="009E7096" w:rsidRPr="00CE0B03" w:rsidRDefault="00416C1F" w:rsidP="007513FC">
            <w:pPr>
              <w:pStyle w:val="Notedebasdepage"/>
              <w:jc w:val="both"/>
              <w:rPr>
                <w:rFonts w:ascii="Times" w:hAnsi="Times"/>
              </w:rPr>
            </w:pPr>
            <w:r w:rsidRPr="00CE0B03">
              <w:rPr>
                <w:rFonts w:ascii="Times" w:hAnsi="Times"/>
                <w:noProof/>
              </w:rPr>
              <w:drawing>
                <wp:inline distT="0" distB="0" distL="0" distR="0" wp14:anchorId="47520C15" wp14:editId="313B4EE4">
                  <wp:extent cx="1821243" cy="1345565"/>
                  <wp:effectExtent l="12700" t="12700" r="7620" b="13335"/>
                  <wp:docPr id="8" name="Image 2" descr="Description : IMG020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 : IMG0207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52" t="1" r="11422" b="34819"/>
                          <a:stretch/>
                        </pic:blipFill>
                        <pic:spPr bwMode="auto">
                          <a:xfrm>
                            <a:off x="0" y="0"/>
                            <a:ext cx="1822373" cy="1346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1" w:type="dxa"/>
            <w:shd w:val="clear" w:color="auto" w:fill="auto"/>
          </w:tcPr>
          <w:p w14:paraId="3B6A6CFC" w14:textId="77777777" w:rsidR="009E7096" w:rsidRPr="00CE0B03" w:rsidRDefault="00416C1F" w:rsidP="007513FC">
            <w:pPr>
              <w:pStyle w:val="Notedebasdepage"/>
              <w:jc w:val="both"/>
              <w:rPr>
                <w:rFonts w:ascii="Times" w:hAnsi="Times"/>
              </w:rPr>
            </w:pPr>
            <w:r w:rsidRPr="00CE0B03">
              <w:rPr>
                <w:rFonts w:ascii="Times" w:hAnsi="Times"/>
                <w:noProof/>
              </w:rPr>
              <w:drawing>
                <wp:inline distT="0" distB="0" distL="0" distR="0" wp14:anchorId="57F88647" wp14:editId="6064E8EC">
                  <wp:extent cx="1959594" cy="1383030"/>
                  <wp:effectExtent l="12700" t="12700" r="9525" b="13970"/>
                  <wp:docPr id="9" name="Image 3" descr="Description : IMG0205A#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 : IMG0205A#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70" b="15768"/>
                          <a:stretch/>
                        </pic:blipFill>
                        <pic:spPr bwMode="auto">
                          <a:xfrm>
                            <a:off x="0" y="0"/>
                            <a:ext cx="1959594" cy="13830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1" w:type="dxa"/>
            <w:shd w:val="clear" w:color="auto" w:fill="auto"/>
          </w:tcPr>
          <w:p w14:paraId="7CE3CAB2" w14:textId="77777777" w:rsidR="009E7096" w:rsidRPr="00CE0B03" w:rsidRDefault="00416C1F" w:rsidP="007513FC">
            <w:pPr>
              <w:pStyle w:val="Notedebasdepage"/>
              <w:jc w:val="both"/>
              <w:rPr>
                <w:rFonts w:ascii="Times" w:hAnsi="Times"/>
              </w:rPr>
            </w:pPr>
            <w:r w:rsidRPr="00CE0B03">
              <w:rPr>
                <w:rFonts w:ascii="Times" w:hAnsi="Times"/>
                <w:noProof/>
              </w:rPr>
              <w:drawing>
                <wp:inline distT="0" distB="0" distL="0" distR="0" wp14:anchorId="7A780769" wp14:editId="0DADAF13">
                  <wp:extent cx="2010410" cy="1383030"/>
                  <wp:effectExtent l="12700" t="12700" r="8890" b="13970"/>
                  <wp:docPr id="10" name="Image 8" descr="Description : IMG021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 descr="Description : IMG021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0410" cy="13830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2C402F" w14:textId="77777777" w:rsidR="00694A1E" w:rsidRPr="007F6C18" w:rsidRDefault="00694A1E" w:rsidP="007F6C18">
      <w:pPr>
        <w:pStyle w:val="Notedebasdepage"/>
        <w:spacing w:before="120" w:after="120"/>
        <w:jc w:val="both"/>
        <w:rPr>
          <w:rFonts w:ascii="Times" w:hAnsi="Times"/>
          <w:b/>
          <w:u w:val="single"/>
        </w:rPr>
      </w:pPr>
      <w:r w:rsidRPr="007F6C18">
        <w:rPr>
          <w:rFonts w:ascii="Times" w:hAnsi="Times"/>
          <w:b/>
          <w:u w:val="single"/>
        </w:rPr>
        <w:t xml:space="preserve">En visionnant la séquence, on peut </w:t>
      </w:r>
      <w:r w:rsidR="00E10B7C" w:rsidRPr="007F6C18">
        <w:rPr>
          <w:rFonts w:ascii="Times" w:hAnsi="Times"/>
          <w:b/>
          <w:u w:val="single"/>
        </w:rPr>
        <w:t>voir</w:t>
      </w:r>
      <w:r w:rsidRPr="007F6C18">
        <w:rPr>
          <w:rFonts w:ascii="Times" w:hAnsi="Times"/>
          <w:b/>
          <w:u w:val="single"/>
        </w:rPr>
        <w:t> :</w:t>
      </w:r>
    </w:p>
    <w:p w14:paraId="12A72A89" w14:textId="71BF3E9C" w:rsidR="00CF4B63" w:rsidRPr="00CE0B03" w:rsidRDefault="00694A1E" w:rsidP="007B1B6A">
      <w:pPr>
        <w:pStyle w:val="Notedebasdepage"/>
        <w:numPr>
          <w:ilvl w:val="0"/>
          <w:numId w:val="2"/>
        </w:numPr>
        <w:ind w:right="-2376"/>
        <w:jc w:val="both"/>
        <w:rPr>
          <w:rFonts w:ascii="Times" w:hAnsi="Times"/>
        </w:rPr>
      </w:pPr>
      <w:r w:rsidRPr="00CE0B03">
        <w:rPr>
          <w:rFonts w:ascii="Times" w:hAnsi="Times"/>
          <w:b/>
        </w:rPr>
        <w:t>Le passage progressif de l’activité individuelle à la collaboration</w:t>
      </w:r>
      <w:r w:rsidR="00F940FC">
        <w:rPr>
          <w:rFonts w:ascii="Times" w:hAnsi="Times"/>
          <w:b/>
        </w:rPr>
        <w:t xml:space="preserve">, </w:t>
      </w:r>
      <w:r w:rsidR="00514A8F" w:rsidRPr="00CE0B03">
        <w:rPr>
          <w:rFonts w:ascii="Times" w:hAnsi="Times"/>
          <w:b/>
        </w:rPr>
        <w:t xml:space="preserve">puis </w:t>
      </w:r>
      <w:r w:rsidR="00B41529" w:rsidRPr="00CE0B03">
        <w:rPr>
          <w:rFonts w:ascii="Times" w:hAnsi="Times"/>
          <w:b/>
        </w:rPr>
        <w:t xml:space="preserve">à </w:t>
      </w:r>
      <w:r w:rsidR="00514A8F" w:rsidRPr="00CE0B03">
        <w:rPr>
          <w:rFonts w:ascii="Times" w:hAnsi="Times"/>
          <w:b/>
        </w:rPr>
        <w:t xml:space="preserve">la coopération </w:t>
      </w:r>
      <w:r w:rsidR="00CA4CE8" w:rsidRPr="00CE0B03">
        <w:rPr>
          <w:rFonts w:ascii="Times" w:hAnsi="Times"/>
        </w:rPr>
        <w:t>qui résulte</w:t>
      </w:r>
      <w:r w:rsidR="00F07D54" w:rsidRPr="00CE0B03">
        <w:rPr>
          <w:rFonts w:ascii="Times" w:hAnsi="Times"/>
        </w:rPr>
        <w:t xml:space="preserve"> ici </w:t>
      </w:r>
      <w:r w:rsidR="005322FB" w:rsidRPr="00CE0B03">
        <w:rPr>
          <w:rFonts w:ascii="Times" w:hAnsi="Times"/>
        </w:rPr>
        <w:t>de la combinaison suivante</w:t>
      </w:r>
      <w:r w:rsidR="00F940FC">
        <w:rPr>
          <w:rFonts w:ascii="Times" w:hAnsi="Times"/>
        </w:rPr>
        <w:t> </w:t>
      </w:r>
      <w:r w:rsidR="00CF4B63" w:rsidRPr="00CE0B03">
        <w:rPr>
          <w:rFonts w:ascii="Times" w:hAnsi="Times"/>
        </w:rPr>
        <w:t>:</w:t>
      </w:r>
    </w:p>
    <w:p w14:paraId="32178CFB" w14:textId="7AF6F2CF" w:rsidR="00CF4B63" w:rsidRPr="00CE0B03" w:rsidRDefault="00F940FC" w:rsidP="00CA4CE8">
      <w:pPr>
        <w:pStyle w:val="Notedebasdepage"/>
        <w:numPr>
          <w:ilvl w:val="0"/>
          <w:numId w:val="4"/>
        </w:numPr>
        <w:jc w:val="both"/>
        <w:rPr>
          <w:rFonts w:ascii="Times" w:hAnsi="Times"/>
        </w:rPr>
      </w:pPr>
      <w:r w:rsidRPr="00CE0B03">
        <w:rPr>
          <w:rFonts w:ascii="Times" w:hAnsi="Times"/>
        </w:rPr>
        <w:t>Une</w:t>
      </w:r>
      <w:r w:rsidR="00CF4B63" w:rsidRPr="00CE0B03">
        <w:rPr>
          <w:rFonts w:ascii="Times" w:hAnsi="Times"/>
        </w:rPr>
        <w:t xml:space="preserve"> même </w:t>
      </w:r>
      <w:r w:rsidR="00F07D54" w:rsidRPr="00CE0B03">
        <w:rPr>
          <w:rFonts w:ascii="Times" w:hAnsi="Times"/>
        </w:rPr>
        <w:t>centration</w:t>
      </w:r>
      <w:r w:rsidR="00B41529" w:rsidRPr="00CE0B03">
        <w:rPr>
          <w:rFonts w:ascii="Times" w:hAnsi="Times"/>
        </w:rPr>
        <w:t xml:space="preserve"> </w:t>
      </w:r>
      <w:r w:rsidR="00F07D54" w:rsidRPr="00CE0B03">
        <w:rPr>
          <w:rFonts w:ascii="Times" w:hAnsi="Times"/>
        </w:rPr>
        <w:t>(</w:t>
      </w:r>
      <w:r w:rsidR="00B41529" w:rsidRPr="00CE0B03">
        <w:rPr>
          <w:rFonts w:ascii="Times" w:hAnsi="Times"/>
        </w:rPr>
        <w:t>remplir/vider totalement</w:t>
      </w:r>
      <w:r w:rsidR="00F07D54" w:rsidRPr="00CE0B03">
        <w:rPr>
          <w:rFonts w:ascii="Times" w:hAnsi="Times"/>
        </w:rPr>
        <w:t>)</w:t>
      </w:r>
      <w:r>
        <w:rPr>
          <w:rFonts w:ascii="Times" w:hAnsi="Times"/>
        </w:rPr>
        <w:t> ;</w:t>
      </w:r>
    </w:p>
    <w:p w14:paraId="4C885066" w14:textId="6AE23122" w:rsidR="00CF4B63" w:rsidRPr="00CE0B03" w:rsidRDefault="00F940FC" w:rsidP="00CA4CE8">
      <w:pPr>
        <w:pStyle w:val="Notedebasdepage"/>
        <w:numPr>
          <w:ilvl w:val="0"/>
          <w:numId w:val="4"/>
        </w:numPr>
        <w:ind w:right="-2376"/>
        <w:jc w:val="both"/>
        <w:rPr>
          <w:rFonts w:ascii="Times" w:hAnsi="Times"/>
        </w:rPr>
      </w:pPr>
      <w:r w:rsidRPr="00CE0B03">
        <w:rPr>
          <w:rFonts w:ascii="Times" w:hAnsi="Times"/>
        </w:rPr>
        <w:t>Un</w:t>
      </w:r>
      <w:r w:rsidR="00CA4CE8" w:rsidRPr="00CE0B03">
        <w:rPr>
          <w:rFonts w:ascii="Times" w:hAnsi="Times"/>
        </w:rPr>
        <w:t xml:space="preserve"> i</w:t>
      </w:r>
      <w:r w:rsidR="00CF4B63" w:rsidRPr="00CE0B03">
        <w:rPr>
          <w:rFonts w:ascii="Times" w:hAnsi="Times"/>
        </w:rPr>
        <w:t xml:space="preserve">ntérêt </w:t>
      </w:r>
      <w:r w:rsidR="005910D6" w:rsidRPr="00CE0B03">
        <w:rPr>
          <w:rFonts w:ascii="Times" w:hAnsi="Times"/>
        </w:rPr>
        <w:t xml:space="preserve">porté </w:t>
      </w:r>
      <w:r w:rsidR="00CF4B63" w:rsidRPr="00CE0B03">
        <w:rPr>
          <w:rFonts w:ascii="Times" w:hAnsi="Times"/>
        </w:rPr>
        <w:t xml:space="preserve">à l’action </w:t>
      </w:r>
      <w:r w:rsidR="00F07D54" w:rsidRPr="00CE0B03">
        <w:rPr>
          <w:rFonts w:ascii="Times" w:hAnsi="Times"/>
        </w:rPr>
        <w:t>du partenaire</w:t>
      </w:r>
      <w:r w:rsidR="00B41529" w:rsidRPr="00CE0B03">
        <w:rPr>
          <w:rFonts w:ascii="Times" w:hAnsi="Times"/>
        </w:rPr>
        <w:t xml:space="preserve"> </w:t>
      </w:r>
      <w:r w:rsidR="005322FB" w:rsidRPr="00CE0B03">
        <w:rPr>
          <w:rFonts w:ascii="Times" w:hAnsi="Times"/>
        </w:rPr>
        <w:t>(l’observer, commenter)</w:t>
      </w:r>
      <w:r>
        <w:rPr>
          <w:rFonts w:ascii="Times" w:hAnsi="Times"/>
        </w:rPr>
        <w:t> </w:t>
      </w:r>
      <w:r w:rsidR="00CF4B63" w:rsidRPr="00CE0B03">
        <w:rPr>
          <w:rFonts w:ascii="Times" w:hAnsi="Times"/>
        </w:rPr>
        <w:t xml:space="preserve">; </w:t>
      </w:r>
    </w:p>
    <w:p w14:paraId="24814361" w14:textId="14A37D08" w:rsidR="00CA4CE8" w:rsidRPr="00CE0B03" w:rsidRDefault="00F940FC" w:rsidP="00CA4CE8">
      <w:pPr>
        <w:pStyle w:val="Notedebasdepage"/>
        <w:numPr>
          <w:ilvl w:val="0"/>
          <w:numId w:val="4"/>
        </w:numPr>
        <w:ind w:right="-2376"/>
        <w:jc w:val="both"/>
        <w:rPr>
          <w:rFonts w:ascii="Times" w:hAnsi="Times"/>
        </w:rPr>
      </w:pPr>
      <w:r w:rsidRPr="00CE0B03">
        <w:rPr>
          <w:rFonts w:ascii="Times" w:hAnsi="Times"/>
        </w:rPr>
        <w:t>Le</w:t>
      </w:r>
      <w:r w:rsidR="005910D6" w:rsidRPr="00CE0B03">
        <w:rPr>
          <w:rFonts w:ascii="Times" w:hAnsi="Times"/>
        </w:rPr>
        <w:t xml:space="preserve"> besoin d’élargir</w:t>
      </w:r>
      <w:r w:rsidR="007B1B6A" w:rsidRPr="00CE0B03">
        <w:rPr>
          <w:rFonts w:ascii="Times" w:hAnsi="Times"/>
        </w:rPr>
        <w:t xml:space="preserve"> </w:t>
      </w:r>
      <w:r w:rsidR="00CA4CE8" w:rsidRPr="00CE0B03">
        <w:rPr>
          <w:rFonts w:ascii="Times" w:hAnsi="Times"/>
        </w:rPr>
        <w:t>son</w:t>
      </w:r>
      <w:r w:rsidR="007B1B6A" w:rsidRPr="00CE0B03">
        <w:rPr>
          <w:rFonts w:ascii="Times" w:hAnsi="Times"/>
        </w:rPr>
        <w:t xml:space="preserve"> champ </w:t>
      </w:r>
      <w:r w:rsidR="00CF4B63" w:rsidRPr="00CE0B03">
        <w:rPr>
          <w:rFonts w:ascii="Times" w:hAnsi="Times"/>
        </w:rPr>
        <w:t>d’ex</w:t>
      </w:r>
      <w:r w:rsidR="005910D6" w:rsidRPr="00CE0B03">
        <w:rPr>
          <w:rFonts w:ascii="Times" w:hAnsi="Times"/>
        </w:rPr>
        <w:t xml:space="preserve">périmentation </w:t>
      </w:r>
      <w:r w:rsidR="005322FB" w:rsidRPr="00CE0B03">
        <w:rPr>
          <w:rFonts w:ascii="Times" w:hAnsi="Times"/>
        </w:rPr>
        <w:t>ou de</w:t>
      </w:r>
      <w:r w:rsidR="005910D6" w:rsidRPr="00CE0B03">
        <w:rPr>
          <w:rFonts w:ascii="Times" w:hAnsi="Times"/>
        </w:rPr>
        <w:t xml:space="preserve"> gagn</w:t>
      </w:r>
      <w:r w:rsidR="005322FB" w:rsidRPr="00CE0B03">
        <w:rPr>
          <w:rFonts w:ascii="Times" w:hAnsi="Times"/>
        </w:rPr>
        <w:t>er</w:t>
      </w:r>
      <w:r w:rsidR="005910D6" w:rsidRPr="00CE0B03">
        <w:rPr>
          <w:rFonts w:ascii="Times" w:hAnsi="Times"/>
        </w:rPr>
        <w:t xml:space="preserve"> en efficacité</w:t>
      </w:r>
      <w:r w:rsidR="00656947">
        <w:rPr>
          <w:rFonts w:ascii="Times" w:hAnsi="Times"/>
        </w:rPr>
        <w:t> </w:t>
      </w:r>
      <w:r w:rsidR="00CA4CE8" w:rsidRPr="00CE0B03">
        <w:rPr>
          <w:rFonts w:ascii="Times" w:hAnsi="Times"/>
        </w:rPr>
        <w:t xml:space="preserve">: </w:t>
      </w:r>
    </w:p>
    <w:p w14:paraId="0E02B06A" w14:textId="5F005A19" w:rsidR="005322FB" w:rsidRPr="00CE0B03" w:rsidRDefault="00CA4CE8" w:rsidP="005322FB">
      <w:pPr>
        <w:pStyle w:val="Notedebasdepage"/>
        <w:numPr>
          <w:ilvl w:val="0"/>
          <w:numId w:val="7"/>
        </w:numPr>
        <w:ind w:right="-2376"/>
        <w:jc w:val="both"/>
        <w:rPr>
          <w:rFonts w:ascii="Times" w:hAnsi="Times"/>
        </w:rPr>
      </w:pPr>
      <w:r w:rsidRPr="00CE0B03">
        <w:rPr>
          <w:rFonts w:ascii="Times" w:hAnsi="Times"/>
        </w:rPr>
        <w:t>S’autoriser à se servir d</w:t>
      </w:r>
      <w:r w:rsidR="00B41529" w:rsidRPr="00CE0B03">
        <w:rPr>
          <w:rFonts w:ascii="Times" w:hAnsi="Times"/>
        </w:rPr>
        <w:t>u</w:t>
      </w:r>
      <w:r w:rsidR="00CF4B63" w:rsidRPr="00CE0B03">
        <w:rPr>
          <w:rFonts w:ascii="Times" w:hAnsi="Times"/>
        </w:rPr>
        <w:t xml:space="preserve"> </w:t>
      </w:r>
      <w:r w:rsidR="007B1B6A" w:rsidRPr="00CE0B03">
        <w:rPr>
          <w:rFonts w:ascii="Times" w:hAnsi="Times"/>
        </w:rPr>
        <w:t xml:space="preserve">matériel </w:t>
      </w:r>
      <w:r w:rsidR="00B41529" w:rsidRPr="00CE0B03">
        <w:rPr>
          <w:rFonts w:ascii="Times" w:hAnsi="Times"/>
        </w:rPr>
        <w:t xml:space="preserve">du partenaire </w:t>
      </w:r>
      <w:r w:rsidR="007B1B6A" w:rsidRPr="00CE0B03">
        <w:rPr>
          <w:rFonts w:ascii="Times" w:hAnsi="Times"/>
        </w:rPr>
        <w:t>en cours d’utilisation</w:t>
      </w:r>
      <w:r w:rsidR="005322FB" w:rsidRPr="00CE0B03">
        <w:rPr>
          <w:rFonts w:ascii="Times" w:hAnsi="Times"/>
        </w:rPr>
        <w:t>, sans le gêner</w:t>
      </w:r>
      <w:r w:rsidR="00F940FC">
        <w:rPr>
          <w:rFonts w:ascii="Times" w:hAnsi="Times"/>
        </w:rPr>
        <w:t> ;</w:t>
      </w:r>
      <w:r w:rsidRPr="00CE0B03">
        <w:rPr>
          <w:rFonts w:ascii="Times" w:hAnsi="Times"/>
        </w:rPr>
        <w:t xml:space="preserve"> </w:t>
      </w:r>
    </w:p>
    <w:p w14:paraId="183693A0" w14:textId="6893D97B" w:rsidR="007B1B6A" w:rsidRPr="00CE0B03" w:rsidRDefault="005322FB" w:rsidP="005322FB">
      <w:pPr>
        <w:pStyle w:val="Notedebasdepage"/>
        <w:numPr>
          <w:ilvl w:val="0"/>
          <w:numId w:val="7"/>
        </w:numPr>
        <w:ind w:right="-2376"/>
        <w:jc w:val="both"/>
        <w:rPr>
          <w:rFonts w:ascii="Times" w:hAnsi="Times"/>
        </w:rPr>
      </w:pPr>
      <w:r w:rsidRPr="00CE0B03">
        <w:rPr>
          <w:rFonts w:ascii="Times" w:hAnsi="Times"/>
        </w:rPr>
        <w:t>I</w:t>
      </w:r>
      <w:r w:rsidR="00B41529" w:rsidRPr="00CE0B03">
        <w:rPr>
          <w:rFonts w:ascii="Times" w:hAnsi="Times"/>
        </w:rPr>
        <w:t xml:space="preserve">ntervenir dans son activité sans l’entraver, </w:t>
      </w:r>
      <w:r w:rsidR="005E5F86" w:rsidRPr="00CE0B03">
        <w:rPr>
          <w:rFonts w:ascii="Times" w:hAnsi="Times"/>
        </w:rPr>
        <w:t xml:space="preserve">et même </w:t>
      </w:r>
      <w:r w:rsidR="00B41529" w:rsidRPr="00CE0B03">
        <w:rPr>
          <w:rFonts w:ascii="Times" w:hAnsi="Times"/>
        </w:rPr>
        <w:t>en la renforçant</w:t>
      </w:r>
      <w:r w:rsidR="00F940FC">
        <w:rPr>
          <w:rFonts w:ascii="Times" w:hAnsi="Times"/>
        </w:rPr>
        <w:t xml:space="preserve"> ; </w:t>
      </w:r>
      <w:r w:rsidR="00CA4CE8" w:rsidRPr="00CE0B03">
        <w:rPr>
          <w:rFonts w:ascii="Times" w:hAnsi="Times"/>
        </w:rPr>
        <w:t xml:space="preserve"> </w:t>
      </w:r>
    </w:p>
    <w:p w14:paraId="00CA0EB0" w14:textId="0B0B21F2" w:rsidR="00CA4CE8" w:rsidRPr="00CE0B03" w:rsidRDefault="00CA4CE8" w:rsidP="00773BCF">
      <w:pPr>
        <w:pStyle w:val="Notedebasdepage"/>
        <w:numPr>
          <w:ilvl w:val="0"/>
          <w:numId w:val="7"/>
        </w:numPr>
        <w:ind w:right="-2376"/>
        <w:jc w:val="both"/>
        <w:rPr>
          <w:rFonts w:ascii="Times" w:hAnsi="Times"/>
        </w:rPr>
      </w:pPr>
      <w:r w:rsidRPr="00CE0B03">
        <w:rPr>
          <w:rFonts w:ascii="Times" w:hAnsi="Times"/>
        </w:rPr>
        <w:t>Gagner en mobilité et en liberté d’action</w:t>
      </w:r>
      <w:r w:rsidR="005322FB" w:rsidRPr="00CE0B03">
        <w:rPr>
          <w:rFonts w:ascii="Times" w:hAnsi="Times"/>
        </w:rPr>
        <w:t xml:space="preserve"> (déplacements)</w:t>
      </w:r>
      <w:r w:rsidR="00F940FC">
        <w:rPr>
          <w:rFonts w:ascii="Times" w:hAnsi="Times"/>
        </w:rPr>
        <w:t>.</w:t>
      </w:r>
    </w:p>
    <w:p w14:paraId="62A213D5" w14:textId="1C7DFB2F" w:rsidR="00F07D54" w:rsidRPr="00CE0B03" w:rsidRDefault="00CA4CE8" w:rsidP="001D6EE9">
      <w:pPr>
        <w:pStyle w:val="Notedebasdepage"/>
        <w:numPr>
          <w:ilvl w:val="0"/>
          <w:numId w:val="3"/>
        </w:numPr>
        <w:jc w:val="both"/>
        <w:rPr>
          <w:rFonts w:ascii="Times" w:hAnsi="Times"/>
        </w:rPr>
      </w:pPr>
      <w:r w:rsidRPr="00CE0B03">
        <w:rPr>
          <w:rFonts w:ascii="Times" w:hAnsi="Times"/>
          <w:b/>
        </w:rPr>
        <w:t>La façon dont</w:t>
      </w:r>
      <w:r w:rsidR="001D6EE9" w:rsidRPr="00CE0B03">
        <w:rPr>
          <w:rFonts w:ascii="Times" w:hAnsi="Times"/>
          <w:b/>
        </w:rPr>
        <w:t xml:space="preserve"> </w:t>
      </w:r>
      <w:r w:rsidR="00E10B7C" w:rsidRPr="00CE0B03">
        <w:rPr>
          <w:rFonts w:ascii="Times" w:hAnsi="Times"/>
          <w:b/>
        </w:rPr>
        <w:t>c</w:t>
      </w:r>
      <w:r w:rsidR="001D6EE9" w:rsidRPr="00CE0B03">
        <w:rPr>
          <w:rFonts w:ascii="Times" w:hAnsi="Times"/>
          <w:b/>
        </w:rPr>
        <w:t>es enfants</w:t>
      </w:r>
      <w:r w:rsidR="00A84634" w:rsidRPr="00CE0B03">
        <w:rPr>
          <w:rFonts w:ascii="Times" w:hAnsi="Times"/>
          <w:b/>
        </w:rPr>
        <w:t xml:space="preserve"> </w:t>
      </w:r>
      <w:r w:rsidR="001D6EE9" w:rsidRPr="00CE0B03">
        <w:rPr>
          <w:rFonts w:ascii="Times" w:hAnsi="Times"/>
          <w:b/>
        </w:rPr>
        <w:t>s’organisent entre eux pour mener à bien</w:t>
      </w:r>
      <w:r w:rsidR="00793AE9" w:rsidRPr="00CE0B03">
        <w:rPr>
          <w:rFonts w:ascii="Times" w:hAnsi="Times"/>
        </w:rPr>
        <w:t xml:space="preserve"> </w:t>
      </w:r>
      <w:r w:rsidR="00A84634" w:rsidRPr="00CE0B03">
        <w:rPr>
          <w:rFonts w:ascii="Times" w:hAnsi="Times"/>
          <w:b/>
        </w:rPr>
        <w:t>leurs actions communes</w:t>
      </w:r>
      <w:r w:rsidR="00F940FC">
        <w:rPr>
          <w:rFonts w:ascii="Times" w:hAnsi="Times"/>
          <w:b/>
        </w:rPr>
        <w:t xml:space="preserve"> </w:t>
      </w:r>
      <w:r w:rsidR="00970EA6">
        <w:rPr>
          <w:rFonts w:ascii="Times" w:hAnsi="Times"/>
        </w:rPr>
        <w:t>—</w:t>
      </w:r>
      <w:r w:rsidR="00F940FC">
        <w:rPr>
          <w:rFonts w:ascii="Times" w:hAnsi="Times"/>
        </w:rPr>
        <w:t> </w:t>
      </w:r>
      <w:r w:rsidR="005322FB" w:rsidRPr="00CE0B03">
        <w:rPr>
          <w:rFonts w:ascii="Times" w:hAnsi="Times"/>
        </w:rPr>
        <w:t>l</w:t>
      </w:r>
      <w:r w:rsidR="001D6EE9" w:rsidRPr="00CE0B03">
        <w:rPr>
          <w:rFonts w:ascii="Times" w:hAnsi="Times"/>
        </w:rPr>
        <w:t>es modalités</w:t>
      </w:r>
      <w:r w:rsidR="00F07D54" w:rsidRPr="00CE0B03">
        <w:rPr>
          <w:rFonts w:ascii="Times" w:hAnsi="Times"/>
        </w:rPr>
        <w:t xml:space="preserve"> vari</w:t>
      </w:r>
      <w:r w:rsidR="005322FB" w:rsidRPr="00CE0B03">
        <w:rPr>
          <w:rFonts w:ascii="Times" w:hAnsi="Times"/>
        </w:rPr>
        <w:t>a</w:t>
      </w:r>
      <w:r w:rsidR="00F07D54" w:rsidRPr="00CE0B03">
        <w:rPr>
          <w:rFonts w:ascii="Times" w:hAnsi="Times"/>
        </w:rPr>
        <w:t xml:space="preserve">nt selon les avancées, </w:t>
      </w:r>
      <w:r w:rsidR="005322FB" w:rsidRPr="00CE0B03">
        <w:rPr>
          <w:rFonts w:ascii="Times" w:hAnsi="Times"/>
        </w:rPr>
        <w:t xml:space="preserve">les </w:t>
      </w:r>
      <w:r w:rsidR="00F07D54" w:rsidRPr="00CE0B03">
        <w:rPr>
          <w:rFonts w:ascii="Times" w:hAnsi="Times"/>
        </w:rPr>
        <w:t xml:space="preserve">intérêts ou </w:t>
      </w:r>
      <w:r w:rsidR="005322FB" w:rsidRPr="00CE0B03">
        <w:rPr>
          <w:rFonts w:ascii="Times" w:hAnsi="Times"/>
        </w:rPr>
        <w:t xml:space="preserve">les </w:t>
      </w:r>
      <w:r w:rsidR="00F07D54" w:rsidRPr="00CE0B03">
        <w:rPr>
          <w:rFonts w:ascii="Times" w:hAnsi="Times"/>
        </w:rPr>
        <w:t xml:space="preserve">besoins </w:t>
      </w:r>
      <w:r w:rsidR="00793AE9" w:rsidRPr="00CE0B03">
        <w:rPr>
          <w:rFonts w:ascii="Times" w:hAnsi="Times"/>
        </w:rPr>
        <w:t>(</w:t>
      </w:r>
      <w:r w:rsidR="001D6EE9" w:rsidRPr="00CE0B03">
        <w:rPr>
          <w:rFonts w:ascii="Times" w:hAnsi="Times"/>
        </w:rPr>
        <w:t>actions en alternance ou complémentaires</w:t>
      </w:r>
      <w:r w:rsidR="00793AE9" w:rsidRPr="00CE0B03">
        <w:rPr>
          <w:rFonts w:ascii="Times" w:hAnsi="Times"/>
        </w:rPr>
        <w:t>)</w:t>
      </w:r>
      <w:r w:rsidR="00F940FC">
        <w:rPr>
          <w:rFonts w:ascii="Times" w:hAnsi="Times"/>
        </w:rPr>
        <w:t>.</w:t>
      </w:r>
      <w:r w:rsidR="00793AE9" w:rsidRPr="00CE0B03">
        <w:rPr>
          <w:rFonts w:ascii="Times" w:hAnsi="Times"/>
        </w:rPr>
        <w:t xml:space="preserve"> </w:t>
      </w:r>
    </w:p>
    <w:p w14:paraId="7EDFBE6C" w14:textId="444C1372" w:rsidR="00793AE9" w:rsidRPr="00CE0B03" w:rsidRDefault="00793AE9" w:rsidP="007F6C18">
      <w:pPr>
        <w:pStyle w:val="Notedebasdepage"/>
        <w:numPr>
          <w:ilvl w:val="0"/>
          <w:numId w:val="3"/>
        </w:numPr>
        <w:spacing w:after="120"/>
        <w:ind w:left="357" w:hanging="357"/>
        <w:jc w:val="both"/>
        <w:rPr>
          <w:rFonts w:ascii="Times" w:hAnsi="Times"/>
        </w:rPr>
      </w:pPr>
      <w:r w:rsidRPr="00CE0B03">
        <w:rPr>
          <w:rFonts w:ascii="Times" w:hAnsi="Times"/>
          <w:b/>
        </w:rPr>
        <w:lastRenderedPageBreak/>
        <w:t>Le système de communication</w:t>
      </w:r>
      <w:r w:rsidR="00A84634" w:rsidRPr="00CE0B03">
        <w:rPr>
          <w:rFonts w:ascii="Times" w:hAnsi="Times"/>
          <w:b/>
        </w:rPr>
        <w:t xml:space="preserve"> verbal</w:t>
      </w:r>
      <w:r w:rsidR="00B0427D">
        <w:rPr>
          <w:rFonts w:ascii="Times" w:hAnsi="Times"/>
          <w:b/>
        </w:rPr>
        <w:t>e</w:t>
      </w:r>
      <w:r w:rsidR="00A84634" w:rsidRPr="00CE0B03">
        <w:rPr>
          <w:rFonts w:ascii="Times" w:hAnsi="Times"/>
          <w:b/>
        </w:rPr>
        <w:t xml:space="preserve"> et non verbal</w:t>
      </w:r>
      <w:r w:rsidR="00B0427D">
        <w:rPr>
          <w:rFonts w:ascii="Times" w:hAnsi="Times"/>
          <w:b/>
        </w:rPr>
        <w:t>e</w:t>
      </w:r>
      <w:r w:rsidRPr="007F6C18">
        <w:rPr>
          <w:rFonts w:ascii="Times" w:hAnsi="Times"/>
        </w:rPr>
        <w:t xml:space="preserve"> </w:t>
      </w:r>
      <w:r w:rsidR="005322FB" w:rsidRPr="00CE0B03">
        <w:rPr>
          <w:rFonts w:ascii="Times" w:hAnsi="Times"/>
        </w:rPr>
        <w:t>qui</w:t>
      </w:r>
      <w:r w:rsidR="005322FB" w:rsidRPr="00CE0B03">
        <w:rPr>
          <w:rFonts w:ascii="Times" w:hAnsi="Times"/>
          <w:b/>
        </w:rPr>
        <w:t xml:space="preserve"> </w:t>
      </w:r>
      <w:r w:rsidRPr="00CE0B03">
        <w:rPr>
          <w:rFonts w:ascii="Times" w:hAnsi="Times"/>
        </w:rPr>
        <w:t>oriente et soutient l’attention, contribue à harmoniser les propositions</w:t>
      </w:r>
      <w:r w:rsidRPr="00CE0B03">
        <w:rPr>
          <w:rFonts w:ascii="Times" w:hAnsi="Times"/>
          <w:b/>
        </w:rPr>
        <w:t xml:space="preserve"> </w:t>
      </w:r>
      <w:r w:rsidRPr="00CE0B03">
        <w:rPr>
          <w:rFonts w:ascii="Times" w:hAnsi="Times"/>
        </w:rPr>
        <w:t xml:space="preserve">(annonces, remarques, commentaires, marques de désapprobation, d’intérêt, de satisfaction, manifestations de contrariété ou de </w:t>
      </w:r>
      <w:r w:rsidR="00BF4BA0" w:rsidRPr="00CE0B03">
        <w:rPr>
          <w:rFonts w:ascii="Times" w:hAnsi="Times"/>
        </w:rPr>
        <w:t>plaisir)…</w:t>
      </w:r>
      <w:r w:rsidRPr="00CE0B03">
        <w:rPr>
          <w:rFonts w:ascii="Times" w:hAnsi="Times"/>
        </w:rPr>
        <w:t xml:space="preserve"> </w:t>
      </w:r>
    </w:p>
    <w:p w14:paraId="68993E0D" w14:textId="3592CDDD" w:rsidR="001D6EE9" w:rsidRPr="007F6C18" w:rsidRDefault="001D6EE9" w:rsidP="007F6C18">
      <w:pPr>
        <w:pStyle w:val="Notedebasdepage"/>
        <w:spacing w:after="120"/>
        <w:jc w:val="both"/>
        <w:outlineLvl w:val="0"/>
        <w:rPr>
          <w:rFonts w:ascii="Times" w:hAnsi="Times"/>
          <w:b/>
        </w:rPr>
      </w:pPr>
      <w:r w:rsidRPr="007F6C18">
        <w:rPr>
          <w:rFonts w:ascii="Times" w:hAnsi="Times"/>
          <w:b/>
          <w:u w:val="single"/>
        </w:rPr>
        <w:t>Outre la concentration et la persévérance</w:t>
      </w:r>
      <w:r w:rsidR="00CE62DE">
        <w:rPr>
          <w:rFonts w:ascii="Times" w:hAnsi="Times"/>
          <w:b/>
          <w:u w:val="single"/>
        </w:rPr>
        <w:t xml:space="preserve"> </w:t>
      </w:r>
      <w:r w:rsidRPr="007F6C18">
        <w:rPr>
          <w:rFonts w:ascii="Times" w:hAnsi="Times"/>
          <w:b/>
          <w:u w:val="single"/>
        </w:rPr>
        <w:t xml:space="preserve">des enfants, </w:t>
      </w:r>
      <w:r w:rsidR="005322FB" w:rsidRPr="007F6C18">
        <w:rPr>
          <w:rFonts w:ascii="Times" w:hAnsi="Times"/>
          <w:b/>
          <w:u w:val="single"/>
        </w:rPr>
        <w:t>on retiendra de</w:t>
      </w:r>
      <w:r w:rsidRPr="007F6C18">
        <w:rPr>
          <w:rFonts w:ascii="Times" w:hAnsi="Times"/>
          <w:b/>
          <w:u w:val="single"/>
        </w:rPr>
        <w:t xml:space="preserve"> cette séquence </w:t>
      </w:r>
      <w:r w:rsidRPr="007F6C18">
        <w:rPr>
          <w:rFonts w:ascii="Times" w:hAnsi="Times"/>
          <w:b/>
        </w:rPr>
        <w:t xml:space="preserve">: </w:t>
      </w:r>
    </w:p>
    <w:p w14:paraId="59EE6CA3" w14:textId="2EFD6F28" w:rsidR="001D6EE9" w:rsidRPr="00CE0B03" w:rsidRDefault="00CE62DE" w:rsidP="007F6C18">
      <w:pPr>
        <w:pStyle w:val="Notedebasdepage"/>
        <w:numPr>
          <w:ilvl w:val="0"/>
          <w:numId w:val="8"/>
        </w:numPr>
        <w:jc w:val="both"/>
        <w:rPr>
          <w:rFonts w:ascii="Times" w:hAnsi="Times"/>
        </w:rPr>
      </w:pPr>
      <w:r w:rsidRPr="00CE0B03">
        <w:rPr>
          <w:rFonts w:ascii="Times" w:hAnsi="Times"/>
        </w:rPr>
        <w:t>L’attention</w:t>
      </w:r>
      <w:r w:rsidR="001D6EE9" w:rsidRPr="00CE0B03">
        <w:rPr>
          <w:rFonts w:ascii="Times" w:hAnsi="Times"/>
        </w:rPr>
        <w:t xml:space="preserve">, tantôt furtive et tantôt manifeste, que chacun porte à l’action réalisée </w:t>
      </w:r>
      <w:r w:rsidR="00CA4CE8" w:rsidRPr="00CE0B03">
        <w:rPr>
          <w:rFonts w:ascii="Times" w:hAnsi="Times"/>
        </w:rPr>
        <w:t xml:space="preserve">par </w:t>
      </w:r>
      <w:r w:rsidR="00793AE9" w:rsidRPr="00CE0B03">
        <w:rPr>
          <w:rFonts w:ascii="Times" w:hAnsi="Times"/>
        </w:rPr>
        <w:t>l’autre</w:t>
      </w:r>
      <w:r>
        <w:rPr>
          <w:rFonts w:ascii="Times" w:hAnsi="Times"/>
        </w:rPr>
        <w:t> </w:t>
      </w:r>
      <w:r w:rsidR="001D6EE9" w:rsidRPr="00CE0B03">
        <w:rPr>
          <w:rFonts w:ascii="Times" w:hAnsi="Times"/>
        </w:rPr>
        <w:t>;</w:t>
      </w:r>
    </w:p>
    <w:p w14:paraId="2ACA82FB" w14:textId="0BAB2771" w:rsidR="00793AE9" w:rsidRPr="00CE0B03" w:rsidRDefault="00CE62DE" w:rsidP="007F6C18">
      <w:pPr>
        <w:pStyle w:val="Notedebasdepage"/>
        <w:numPr>
          <w:ilvl w:val="0"/>
          <w:numId w:val="8"/>
        </w:numPr>
        <w:jc w:val="both"/>
        <w:rPr>
          <w:rFonts w:ascii="Times" w:hAnsi="Times"/>
          <w:b/>
        </w:rPr>
      </w:pPr>
      <w:r w:rsidRPr="00CE0B03">
        <w:rPr>
          <w:rFonts w:ascii="Times" w:hAnsi="Times"/>
        </w:rPr>
        <w:t>La</w:t>
      </w:r>
      <w:r w:rsidR="00B932C3" w:rsidRPr="00CE0B03">
        <w:rPr>
          <w:rFonts w:ascii="Times" w:hAnsi="Times"/>
        </w:rPr>
        <w:t xml:space="preserve"> </w:t>
      </w:r>
      <w:r w:rsidR="001D6EE9" w:rsidRPr="00CE0B03">
        <w:rPr>
          <w:rFonts w:ascii="Times" w:hAnsi="Times"/>
        </w:rPr>
        <w:t xml:space="preserve">capacité à prendre en compte </w:t>
      </w:r>
      <w:r w:rsidR="00793AE9" w:rsidRPr="00CE0B03">
        <w:rPr>
          <w:rFonts w:ascii="Times" w:hAnsi="Times"/>
        </w:rPr>
        <w:t xml:space="preserve">les </w:t>
      </w:r>
      <w:r w:rsidR="001D6EE9" w:rsidRPr="00CE0B03">
        <w:rPr>
          <w:rFonts w:ascii="Times" w:hAnsi="Times"/>
        </w:rPr>
        <w:t>intention</w:t>
      </w:r>
      <w:r w:rsidR="00793AE9" w:rsidRPr="00CE0B03">
        <w:rPr>
          <w:rFonts w:ascii="Times" w:hAnsi="Times"/>
        </w:rPr>
        <w:t>s</w:t>
      </w:r>
      <w:r w:rsidR="001D6EE9" w:rsidRPr="00CE0B03">
        <w:rPr>
          <w:rFonts w:ascii="Times" w:hAnsi="Times"/>
        </w:rPr>
        <w:t xml:space="preserve"> </w:t>
      </w:r>
      <w:r w:rsidR="00793AE9" w:rsidRPr="00CE0B03">
        <w:rPr>
          <w:rFonts w:ascii="Times" w:hAnsi="Times"/>
        </w:rPr>
        <w:t xml:space="preserve">d’autrui, </w:t>
      </w:r>
      <w:r w:rsidR="001D6EE9" w:rsidRPr="00CE0B03">
        <w:rPr>
          <w:rFonts w:ascii="Times" w:hAnsi="Times"/>
        </w:rPr>
        <w:t>l</w:t>
      </w:r>
      <w:r w:rsidR="00793AE9" w:rsidRPr="00CE0B03">
        <w:rPr>
          <w:rFonts w:ascii="Times" w:hAnsi="Times"/>
        </w:rPr>
        <w:t xml:space="preserve">es soutenir, </w:t>
      </w:r>
      <w:r w:rsidR="001D6EE9" w:rsidRPr="00CE0B03">
        <w:rPr>
          <w:rFonts w:ascii="Times" w:hAnsi="Times"/>
        </w:rPr>
        <w:t>l</w:t>
      </w:r>
      <w:r w:rsidR="00793AE9" w:rsidRPr="00CE0B03">
        <w:rPr>
          <w:rFonts w:ascii="Times" w:hAnsi="Times"/>
        </w:rPr>
        <w:t>es faire évoluer</w:t>
      </w:r>
      <w:r>
        <w:rPr>
          <w:rFonts w:ascii="Times" w:hAnsi="Times"/>
        </w:rPr>
        <w:t> </w:t>
      </w:r>
      <w:r w:rsidR="001D6EE9" w:rsidRPr="00CE0B03">
        <w:rPr>
          <w:rFonts w:ascii="Times" w:hAnsi="Times"/>
        </w:rPr>
        <w:t>;</w:t>
      </w:r>
    </w:p>
    <w:p w14:paraId="360FA1E3" w14:textId="77EFB34A" w:rsidR="00793AE9" w:rsidRPr="00CE0B03" w:rsidRDefault="00CE62DE" w:rsidP="007F6C18">
      <w:pPr>
        <w:pStyle w:val="Notedebasdepage"/>
        <w:numPr>
          <w:ilvl w:val="0"/>
          <w:numId w:val="8"/>
        </w:numPr>
        <w:jc w:val="both"/>
        <w:rPr>
          <w:rFonts w:ascii="Times" w:hAnsi="Times"/>
          <w:b/>
        </w:rPr>
      </w:pPr>
      <w:r w:rsidRPr="00CE0B03">
        <w:rPr>
          <w:rFonts w:ascii="Times" w:hAnsi="Times"/>
        </w:rPr>
        <w:t>La</w:t>
      </w:r>
      <w:r w:rsidR="001D4C3D" w:rsidRPr="00CE0B03">
        <w:rPr>
          <w:rFonts w:ascii="Times" w:hAnsi="Times"/>
        </w:rPr>
        <w:t xml:space="preserve"> démarche </w:t>
      </w:r>
      <w:r w:rsidR="001761E2" w:rsidRPr="00CE0B03">
        <w:rPr>
          <w:rFonts w:ascii="Times" w:hAnsi="Times"/>
        </w:rPr>
        <w:t xml:space="preserve">d’expérimentation </w:t>
      </w:r>
      <w:r w:rsidR="001D4C3D" w:rsidRPr="00CE0B03">
        <w:rPr>
          <w:rFonts w:ascii="Times" w:hAnsi="Times"/>
        </w:rPr>
        <w:t>adoptée</w:t>
      </w:r>
      <w:r w:rsidR="001761E2" w:rsidRPr="00CE0B03">
        <w:rPr>
          <w:rFonts w:ascii="Times" w:hAnsi="Times"/>
        </w:rPr>
        <w:t>,</w:t>
      </w:r>
      <w:r w:rsidR="001D4C3D" w:rsidRPr="00CE0B03">
        <w:rPr>
          <w:rFonts w:ascii="Times" w:hAnsi="Times"/>
        </w:rPr>
        <w:t xml:space="preserve"> </w:t>
      </w:r>
      <w:r w:rsidR="001761E2" w:rsidRPr="00CE0B03">
        <w:rPr>
          <w:rFonts w:ascii="Times" w:hAnsi="Times"/>
        </w:rPr>
        <w:t>à la fois souple et rigoureuse, flexible et méthodique</w:t>
      </w:r>
      <w:r>
        <w:rPr>
          <w:rFonts w:ascii="Times" w:hAnsi="Times"/>
        </w:rPr>
        <w:t> ;</w:t>
      </w:r>
      <w:r w:rsidR="001761E2" w:rsidRPr="00CE0B03">
        <w:rPr>
          <w:rFonts w:ascii="Times" w:hAnsi="Times"/>
        </w:rPr>
        <w:t xml:space="preserve"> </w:t>
      </w:r>
    </w:p>
    <w:p w14:paraId="10C25EFB" w14:textId="3469152B" w:rsidR="001761E2" w:rsidRPr="00CE0B03" w:rsidRDefault="00CE62DE" w:rsidP="007F6C18">
      <w:pPr>
        <w:pStyle w:val="Notedebasdepage"/>
        <w:numPr>
          <w:ilvl w:val="0"/>
          <w:numId w:val="8"/>
        </w:numPr>
        <w:spacing w:after="120"/>
        <w:ind w:left="357" w:hanging="357"/>
        <w:jc w:val="both"/>
        <w:rPr>
          <w:rFonts w:ascii="Times" w:hAnsi="Times"/>
          <w:b/>
        </w:rPr>
      </w:pPr>
      <w:r w:rsidRPr="00CE0B03">
        <w:rPr>
          <w:rFonts w:ascii="Times" w:hAnsi="Times"/>
        </w:rPr>
        <w:t>Le</w:t>
      </w:r>
      <w:r w:rsidR="001761E2" w:rsidRPr="00CE0B03">
        <w:rPr>
          <w:rFonts w:ascii="Times" w:hAnsi="Times"/>
        </w:rPr>
        <w:t xml:space="preserve"> plaisir manifeste d’être ensemble et d’agir </w:t>
      </w:r>
      <w:r w:rsidR="00AB187C">
        <w:rPr>
          <w:rFonts w:ascii="Times" w:hAnsi="Times"/>
        </w:rPr>
        <w:t>à l’unisson</w:t>
      </w:r>
      <w:r w:rsidR="001761E2" w:rsidRPr="00CE0B03">
        <w:rPr>
          <w:rFonts w:ascii="Times" w:hAnsi="Times"/>
        </w:rPr>
        <w:t xml:space="preserve">, </w:t>
      </w:r>
      <w:r w:rsidR="005322FB" w:rsidRPr="00CE0B03">
        <w:rPr>
          <w:rFonts w:ascii="Times" w:hAnsi="Times"/>
        </w:rPr>
        <w:t>en</w:t>
      </w:r>
      <w:r w:rsidR="001761E2" w:rsidRPr="00CE0B03">
        <w:rPr>
          <w:rFonts w:ascii="Times" w:hAnsi="Times"/>
        </w:rPr>
        <w:t xml:space="preserve"> connivence</w:t>
      </w:r>
      <w:r>
        <w:rPr>
          <w:rFonts w:ascii="Times" w:hAnsi="Times"/>
        </w:rPr>
        <w:t>.</w:t>
      </w:r>
    </w:p>
    <w:p w14:paraId="0BC26AAD" w14:textId="2AC20008" w:rsidR="00B17712" w:rsidRPr="00CE0B03" w:rsidRDefault="006D1EA2" w:rsidP="00C34436">
      <w:pPr>
        <w:pStyle w:val="Notedebasdepage"/>
        <w:jc w:val="both"/>
        <w:rPr>
          <w:rFonts w:ascii="Times" w:hAnsi="Times"/>
        </w:rPr>
      </w:pPr>
      <w:r w:rsidRPr="007F6C18">
        <w:rPr>
          <w:rFonts w:ascii="Times" w:hAnsi="Times"/>
          <w:b/>
        </w:rPr>
        <w:t>P.S.</w:t>
      </w:r>
      <w:r w:rsidRPr="00CE0B03">
        <w:rPr>
          <w:rFonts w:ascii="Times" w:hAnsi="Times"/>
        </w:rPr>
        <w:t xml:space="preserve"> S</w:t>
      </w:r>
      <w:r w:rsidR="000D5B79" w:rsidRPr="00CE0B03">
        <w:rPr>
          <w:rFonts w:ascii="Times" w:hAnsi="Times"/>
        </w:rPr>
        <w:t>i</w:t>
      </w:r>
      <w:r w:rsidR="00C34436" w:rsidRPr="00CE0B03">
        <w:rPr>
          <w:rFonts w:ascii="Times" w:hAnsi="Times"/>
        </w:rPr>
        <w:t xml:space="preserve"> on</w:t>
      </w:r>
      <w:r w:rsidR="000D5B79" w:rsidRPr="00CE0B03">
        <w:rPr>
          <w:rFonts w:ascii="Times" w:hAnsi="Times"/>
        </w:rPr>
        <w:t xml:space="preserve"> peut parler d’entraide </w:t>
      </w:r>
      <w:r w:rsidRPr="00CE0B03">
        <w:rPr>
          <w:rFonts w:ascii="Times" w:hAnsi="Times"/>
        </w:rPr>
        <w:t>pour qualifier</w:t>
      </w:r>
      <w:r w:rsidR="000D5B79" w:rsidRPr="00CE0B03">
        <w:rPr>
          <w:rFonts w:ascii="Times" w:hAnsi="Times"/>
        </w:rPr>
        <w:t xml:space="preserve"> </w:t>
      </w:r>
      <w:r w:rsidRPr="00CE0B03">
        <w:rPr>
          <w:rFonts w:ascii="Times" w:hAnsi="Times"/>
        </w:rPr>
        <w:t>cette séquence</w:t>
      </w:r>
      <w:r w:rsidR="000D5B79" w:rsidRPr="00CE0B03">
        <w:rPr>
          <w:rFonts w:ascii="Times" w:hAnsi="Times"/>
        </w:rPr>
        <w:t xml:space="preserve">, c’est </w:t>
      </w:r>
      <w:r w:rsidR="008E735C" w:rsidRPr="00CE0B03">
        <w:rPr>
          <w:rFonts w:ascii="Times" w:hAnsi="Times"/>
        </w:rPr>
        <w:t xml:space="preserve">plus </w:t>
      </w:r>
      <w:r w:rsidR="000D5B79" w:rsidRPr="00CE0B03">
        <w:rPr>
          <w:rFonts w:ascii="Times" w:hAnsi="Times"/>
        </w:rPr>
        <w:t xml:space="preserve">au sens </w:t>
      </w:r>
      <w:r w:rsidR="000D5B79" w:rsidRPr="00CE0B03">
        <w:rPr>
          <w:rFonts w:ascii="Times" w:hAnsi="Times"/>
          <w:i/>
        </w:rPr>
        <w:t>d’agir en commun</w:t>
      </w:r>
      <w:r w:rsidR="000D5B79" w:rsidRPr="00CE0B03">
        <w:rPr>
          <w:rFonts w:ascii="Times" w:hAnsi="Times"/>
        </w:rPr>
        <w:t xml:space="preserve"> </w:t>
      </w:r>
      <w:r w:rsidRPr="00CE0B03">
        <w:rPr>
          <w:rFonts w:ascii="Times" w:hAnsi="Times"/>
        </w:rPr>
        <w:t xml:space="preserve">(collaboration ou coopération) </w:t>
      </w:r>
      <w:r w:rsidR="008E735C" w:rsidRPr="00CE0B03">
        <w:rPr>
          <w:rFonts w:ascii="Times" w:hAnsi="Times"/>
        </w:rPr>
        <w:t xml:space="preserve">que </w:t>
      </w:r>
      <w:r w:rsidR="000D5B79" w:rsidRPr="00CE0B03">
        <w:rPr>
          <w:rFonts w:ascii="Times" w:hAnsi="Times"/>
          <w:i/>
        </w:rPr>
        <w:t>d’aide mutuelle</w:t>
      </w:r>
      <w:r w:rsidR="00CE62DE">
        <w:rPr>
          <w:rFonts w:ascii="Times" w:hAnsi="Times"/>
          <w:i/>
        </w:rPr>
        <w:t xml:space="preserve"> </w:t>
      </w:r>
      <w:r w:rsidRPr="00CE0B03">
        <w:rPr>
          <w:rFonts w:ascii="Times" w:hAnsi="Times"/>
        </w:rPr>
        <w:t>(assistance, secours, protection).</w:t>
      </w:r>
      <w:r w:rsidRPr="00CE0B03">
        <w:rPr>
          <w:rFonts w:ascii="Times" w:hAnsi="Times"/>
          <w:i/>
        </w:rPr>
        <w:t xml:space="preserve"> </w:t>
      </w:r>
      <w:r w:rsidR="00831F5E" w:rsidRPr="00CE0B03">
        <w:rPr>
          <w:rFonts w:ascii="Times" w:hAnsi="Times"/>
        </w:rPr>
        <w:t xml:space="preserve">Ou alors, </w:t>
      </w:r>
      <w:r w:rsidR="008E735C" w:rsidRPr="00CE0B03">
        <w:rPr>
          <w:rFonts w:ascii="Times" w:hAnsi="Times"/>
        </w:rPr>
        <w:t xml:space="preserve">on peut se demander </w:t>
      </w:r>
      <w:r w:rsidR="00CE62DE">
        <w:rPr>
          <w:rFonts w:ascii="Times" w:hAnsi="Times"/>
        </w:rPr>
        <w:t>« </w:t>
      </w:r>
      <w:r w:rsidR="00570F65">
        <w:rPr>
          <w:rFonts w:ascii="Times" w:hAnsi="Times"/>
        </w:rPr>
        <w:t>Q</w:t>
      </w:r>
      <w:r w:rsidR="008E735C" w:rsidRPr="00CE0B03">
        <w:rPr>
          <w:rFonts w:ascii="Times" w:hAnsi="Times"/>
        </w:rPr>
        <w:t>ui aide qui</w:t>
      </w:r>
      <w:r w:rsidR="00570F65">
        <w:rPr>
          <w:rFonts w:ascii="Times" w:hAnsi="Times"/>
        </w:rPr>
        <w:t> ?</w:t>
      </w:r>
      <w:r w:rsidR="00CE62DE">
        <w:rPr>
          <w:rFonts w:ascii="Times" w:hAnsi="Times"/>
        </w:rPr>
        <w:t> » </w:t>
      </w:r>
      <w:r w:rsidR="00831F5E" w:rsidRPr="00CE0B03">
        <w:rPr>
          <w:rFonts w:ascii="Times" w:hAnsi="Times"/>
        </w:rPr>
        <w:t xml:space="preserve">: </w:t>
      </w:r>
      <w:r w:rsidR="00BF4BA0" w:rsidRPr="00CE0B03">
        <w:rPr>
          <w:rFonts w:ascii="Times" w:hAnsi="Times"/>
        </w:rPr>
        <w:t>Ismaël</w:t>
      </w:r>
      <w:r w:rsidR="00831F5E" w:rsidRPr="00CE0B03">
        <w:rPr>
          <w:rFonts w:ascii="Times" w:hAnsi="Times"/>
        </w:rPr>
        <w:t xml:space="preserve">, qui collabore au remplissage des récipients </w:t>
      </w:r>
      <w:r w:rsidR="008E735C" w:rsidRPr="00CE0B03">
        <w:rPr>
          <w:rFonts w:ascii="Times" w:hAnsi="Times"/>
        </w:rPr>
        <w:t xml:space="preserve">que </w:t>
      </w:r>
      <w:proofErr w:type="spellStart"/>
      <w:r w:rsidR="00BF4BA0" w:rsidRPr="00CE0B03">
        <w:rPr>
          <w:rFonts w:ascii="Times" w:hAnsi="Times"/>
        </w:rPr>
        <w:t>Louna</w:t>
      </w:r>
      <w:proofErr w:type="spellEnd"/>
      <w:r w:rsidR="008E735C" w:rsidRPr="00CE0B03">
        <w:rPr>
          <w:rFonts w:ascii="Times" w:hAnsi="Times"/>
        </w:rPr>
        <w:t xml:space="preserve"> veut voir </w:t>
      </w:r>
      <w:r w:rsidR="00CE62DE">
        <w:rPr>
          <w:rFonts w:ascii="Times" w:hAnsi="Times"/>
        </w:rPr>
        <w:t>remplis</w:t>
      </w:r>
      <w:r w:rsidR="00831F5E" w:rsidRPr="00CE0B03">
        <w:rPr>
          <w:rFonts w:ascii="Times" w:hAnsi="Times"/>
        </w:rPr>
        <w:t xml:space="preserve">, ou </w:t>
      </w:r>
      <w:proofErr w:type="spellStart"/>
      <w:r w:rsidR="00BF4BA0" w:rsidRPr="00CE0B03">
        <w:rPr>
          <w:rFonts w:ascii="Times" w:hAnsi="Times"/>
        </w:rPr>
        <w:t>Louna</w:t>
      </w:r>
      <w:proofErr w:type="spellEnd"/>
      <w:r w:rsidR="00831F5E" w:rsidRPr="00CE0B03">
        <w:rPr>
          <w:rFonts w:ascii="Times" w:hAnsi="Times"/>
        </w:rPr>
        <w:t xml:space="preserve">, </w:t>
      </w:r>
      <w:r w:rsidR="008E735C" w:rsidRPr="00CE0B03">
        <w:rPr>
          <w:rFonts w:ascii="Times" w:hAnsi="Times"/>
        </w:rPr>
        <w:t xml:space="preserve">qui autorise </w:t>
      </w:r>
      <w:r w:rsidR="00BF4BA0" w:rsidRPr="00CE0B03">
        <w:rPr>
          <w:rFonts w:ascii="Times" w:hAnsi="Times"/>
        </w:rPr>
        <w:t>Ismaël</w:t>
      </w:r>
      <w:r w:rsidR="00773BCF" w:rsidRPr="00CE0B03">
        <w:rPr>
          <w:rFonts w:ascii="Times" w:hAnsi="Times"/>
        </w:rPr>
        <w:t xml:space="preserve"> </w:t>
      </w:r>
      <w:r w:rsidR="008E735C" w:rsidRPr="00CE0B03">
        <w:rPr>
          <w:rFonts w:ascii="Times" w:hAnsi="Times"/>
        </w:rPr>
        <w:t>à se servir de son matériel</w:t>
      </w:r>
      <w:r w:rsidR="00CE62DE">
        <w:rPr>
          <w:rFonts w:ascii="Times" w:hAnsi="Times"/>
        </w:rPr>
        <w:t xml:space="preserve"> </w:t>
      </w:r>
      <w:r w:rsidR="008E735C" w:rsidRPr="00CE0B03">
        <w:rPr>
          <w:rFonts w:ascii="Times" w:hAnsi="Times"/>
        </w:rPr>
        <w:t>pour expérimenter de nouveaux transvasements</w:t>
      </w:r>
      <w:r w:rsidR="00CE62DE">
        <w:rPr>
          <w:rFonts w:ascii="Times" w:hAnsi="Times"/>
        </w:rPr>
        <w:t> </w:t>
      </w:r>
      <w:r w:rsidR="008E735C" w:rsidRPr="00CE0B03">
        <w:rPr>
          <w:rFonts w:ascii="Times" w:hAnsi="Times"/>
        </w:rPr>
        <w:t xml:space="preserve">? </w:t>
      </w:r>
      <w:r w:rsidR="00BF4BA0" w:rsidRPr="00CE0B03">
        <w:rPr>
          <w:rFonts w:ascii="Times" w:hAnsi="Times"/>
        </w:rPr>
        <w:t>Louna</w:t>
      </w:r>
      <w:r w:rsidR="008E735C" w:rsidRPr="00CE0B03">
        <w:rPr>
          <w:rFonts w:ascii="Times" w:hAnsi="Times"/>
        </w:rPr>
        <w:t>, qui peut placer le couvercle parce qu</w:t>
      </w:r>
      <w:r w:rsidR="00B0427D">
        <w:rPr>
          <w:rFonts w:ascii="Times" w:hAnsi="Times"/>
        </w:rPr>
        <w:t>’</w:t>
      </w:r>
      <w:r w:rsidR="00BF4BA0" w:rsidRPr="00CE0B03">
        <w:rPr>
          <w:rFonts w:ascii="Times" w:hAnsi="Times"/>
        </w:rPr>
        <w:t>Ismaël</w:t>
      </w:r>
      <w:r w:rsidR="008E735C" w:rsidRPr="00CE0B03">
        <w:rPr>
          <w:rFonts w:ascii="Times" w:hAnsi="Times"/>
        </w:rPr>
        <w:t xml:space="preserve"> tient la </w:t>
      </w:r>
      <w:r w:rsidR="00CE62DE">
        <w:rPr>
          <w:rFonts w:ascii="Times" w:hAnsi="Times"/>
        </w:rPr>
        <w:t>boite</w:t>
      </w:r>
      <w:r w:rsidR="00CE62DE" w:rsidRPr="00CE0B03">
        <w:rPr>
          <w:rFonts w:ascii="Times" w:hAnsi="Times"/>
        </w:rPr>
        <w:t xml:space="preserve"> </w:t>
      </w:r>
      <w:r w:rsidR="008E735C" w:rsidRPr="00CE0B03">
        <w:rPr>
          <w:rFonts w:ascii="Times" w:hAnsi="Times"/>
        </w:rPr>
        <w:t>fermement</w:t>
      </w:r>
      <w:r w:rsidR="00CE62DE">
        <w:rPr>
          <w:rFonts w:ascii="Times" w:hAnsi="Times"/>
        </w:rPr>
        <w:t>,</w:t>
      </w:r>
      <w:r w:rsidR="008E735C" w:rsidRPr="00CE0B03">
        <w:rPr>
          <w:rFonts w:ascii="Times" w:hAnsi="Times"/>
        </w:rPr>
        <w:t xml:space="preserve"> </w:t>
      </w:r>
      <w:r w:rsidR="00CE62DE">
        <w:rPr>
          <w:rFonts w:ascii="Times" w:hAnsi="Times"/>
        </w:rPr>
        <w:t>o</w:t>
      </w:r>
      <w:r w:rsidR="008E735C" w:rsidRPr="00CE0B03">
        <w:rPr>
          <w:rFonts w:ascii="Times" w:hAnsi="Times"/>
        </w:rPr>
        <w:t xml:space="preserve">u </w:t>
      </w:r>
      <w:r w:rsidR="00BF4BA0" w:rsidRPr="00CE0B03">
        <w:rPr>
          <w:rFonts w:ascii="Times" w:hAnsi="Times"/>
        </w:rPr>
        <w:t>Ismaël</w:t>
      </w:r>
      <w:r w:rsidR="00B0427D">
        <w:rPr>
          <w:rFonts w:ascii="Times" w:hAnsi="Times"/>
        </w:rPr>
        <w:t>,</w:t>
      </w:r>
      <w:r w:rsidR="008E735C" w:rsidRPr="00CE0B03">
        <w:rPr>
          <w:rFonts w:ascii="Times" w:hAnsi="Times"/>
        </w:rPr>
        <w:t xml:space="preserve"> qui </w:t>
      </w:r>
      <w:r w:rsidR="00831F5E" w:rsidRPr="00CE0B03">
        <w:rPr>
          <w:rFonts w:ascii="Times" w:hAnsi="Times"/>
        </w:rPr>
        <w:t>reme</w:t>
      </w:r>
      <w:r w:rsidR="008E735C" w:rsidRPr="00CE0B03">
        <w:rPr>
          <w:rFonts w:ascii="Times" w:hAnsi="Times"/>
        </w:rPr>
        <w:t xml:space="preserve">rcie </w:t>
      </w:r>
      <w:proofErr w:type="spellStart"/>
      <w:r w:rsidR="00BF4BA0" w:rsidRPr="00CE0B03">
        <w:rPr>
          <w:rFonts w:ascii="Times" w:hAnsi="Times"/>
        </w:rPr>
        <w:t>Louna</w:t>
      </w:r>
      <w:proofErr w:type="spellEnd"/>
      <w:r w:rsidR="008E735C" w:rsidRPr="00CE0B03">
        <w:rPr>
          <w:rFonts w:ascii="Times" w:hAnsi="Times"/>
        </w:rPr>
        <w:t xml:space="preserve"> </w:t>
      </w:r>
      <w:r w:rsidR="00AB187C">
        <w:rPr>
          <w:rFonts w:ascii="Times" w:hAnsi="Times"/>
        </w:rPr>
        <w:t>de l’avoir bien fait</w:t>
      </w:r>
      <w:r w:rsidR="008E735C" w:rsidRPr="00CE0B03">
        <w:rPr>
          <w:rFonts w:ascii="Times" w:hAnsi="Times"/>
        </w:rPr>
        <w:t xml:space="preserve"> </w:t>
      </w:r>
      <w:r w:rsidR="00970EA6">
        <w:rPr>
          <w:rFonts w:ascii="Times" w:hAnsi="Times"/>
        </w:rPr>
        <w:t>—</w:t>
      </w:r>
      <w:r w:rsidR="00CE62DE">
        <w:rPr>
          <w:rFonts w:ascii="Times" w:hAnsi="Times"/>
        </w:rPr>
        <w:t> </w:t>
      </w:r>
      <w:r w:rsidR="008E735C" w:rsidRPr="00CE0B03">
        <w:rPr>
          <w:rFonts w:ascii="Times" w:hAnsi="Times"/>
        </w:rPr>
        <w:t>et</w:t>
      </w:r>
      <w:r w:rsidR="00CE62DE">
        <w:rPr>
          <w:rFonts w:ascii="Times" w:hAnsi="Times"/>
        </w:rPr>
        <w:t>,</w:t>
      </w:r>
      <w:r w:rsidR="008E735C" w:rsidRPr="00CE0B03">
        <w:rPr>
          <w:rFonts w:ascii="Times" w:hAnsi="Times"/>
        </w:rPr>
        <w:t xml:space="preserve"> ce faisant</w:t>
      </w:r>
      <w:r w:rsidR="00CE62DE">
        <w:rPr>
          <w:rFonts w:ascii="Times" w:hAnsi="Times"/>
        </w:rPr>
        <w:t>,</w:t>
      </w:r>
      <w:r w:rsidR="008E735C" w:rsidRPr="00CE0B03">
        <w:rPr>
          <w:rFonts w:ascii="Times" w:hAnsi="Times"/>
        </w:rPr>
        <w:t xml:space="preserve"> d’avoir satisfait son intention ?</w:t>
      </w:r>
    </w:p>
    <w:sectPr w:rsidR="00B17712" w:rsidRPr="00CE0B03" w:rsidSect="009E7096">
      <w:pgSz w:w="16820" w:h="11900" w:orient="landscape"/>
      <w:pgMar w:top="1134" w:right="1418" w:bottom="1134" w:left="1418" w:header="709" w:footer="709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17C53EA" w15:done="0"/>
  <w15:commentEx w15:paraId="380528A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7C53EA" w16cid:durableId="1F0EC664"/>
  <w16cid:commentId w16cid:paraId="380528AC" w16cid:durableId="1F0EC99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8125A"/>
    <w:multiLevelType w:val="hybridMultilevel"/>
    <w:tmpl w:val="13AE6E76"/>
    <w:lvl w:ilvl="0" w:tplc="67D6D8E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C425778"/>
    <w:multiLevelType w:val="hybridMultilevel"/>
    <w:tmpl w:val="A54A9D2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F10985"/>
    <w:multiLevelType w:val="hybridMultilevel"/>
    <w:tmpl w:val="E25A4F3E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AD31F6"/>
    <w:multiLevelType w:val="hybridMultilevel"/>
    <w:tmpl w:val="597C61B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D91BD2"/>
    <w:multiLevelType w:val="hybridMultilevel"/>
    <w:tmpl w:val="1D500E02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7D91957"/>
    <w:multiLevelType w:val="hybridMultilevel"/>
    <w:tmpl w:val="9E103C40"/>
    <w:lvl w:ilvl="0" w:tplc="1A245DD8">
      <w:start w:val="1"/>
      <w:numFmt w:val="bullet"/>
      <w:lvlText w:val="-"/>
      <w:lvlJc w:val="left"/>
      <w:pPr>
        <w:ind w:left="356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0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9324" w:hanging="360"/>
      </w:pPr>
      <w:rPr>
        <w:rFonts w:ascii="Wingdings" w:hAnsi="Wingdings" w:hint="default"/>
      </w:rPr>
    </w:lvl>
  </w:abstractNum>
  <w:abstractNum w:abstractNumId="6">
    <w:nsid w:val="48C3251F"/>
    <w:multiLevelType w:val="hybridMultilevel"/>
    <w:tmpl w:val="7D92F0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680A2F"/>
    <w:multiLevelType w:val="hybridMultilevel"/>
    <w:tmpl w:val="B1CE9DFE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ne Stoz">
    <w15:presenceInfo w15:providerId="Windows Live" w15:userId="26f2638be11528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trackRevision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BC"/>
    <w:rsid w:val="000119F2"/>
    <w:rsid w:val="00017DB7"/>
    <w:rsid w:val="000255AD"/>
    <w:rsid w:val="00075A79"/>
    <w:rsid w:val="00081917"/>
    <w:rsid w:val="00087988"/>
    <w:rsid w:val="000A4436"/>
    <w:rsid w:val="000C24E1"/>
    <w:rsid w:val="000D5B79"/>
    <w:rsid w:val="00164E98"/>
    <w:rsid w:val="001761E2"/>
    <w:rsid w:val="001D4C3D"/>
    <w:rsid w:val="001D6EE9"/>
    <w:rsid w:val="001F653C"/>
    <w:rsid w:val="0020685E"/>
    <w:rsid w:val="00343A02"/>
    <w:rsid w:val="00396DC5"/>
    <w:rsid w:val="003F472C"/>
    <w:rsid w:val="00416C1F"/>
    <w:rsid w:val="00450B09"/>
    <w:rsid w:val="00457A3D"/>
    <w:rsid w:val="00480AE0"/>
    <w:rsid w:val="004C599F"/>
    <w:rsid w:val="004D68D2"/>
    <w:rsid w:val="00514A8F"/>
    <w:rsid w:val="005322FB"/>
    <w:rsid w:val="00532A6C"/>
    <w:rsid w:val="00557432"/>
    <w:rsid w:val="00570F65"/>
    <w:rsid w:val="005910D6"/>
    <w:rsid w:val="005D09CB"/>
    <w:rsid w:val="005E5F86"/>
    <w:rsid w:val="00656947"/>
    <w:rsid w:val="00665C67"/>
    <w:rsid w:val="00694A1E"/>
    <w:rsid w:val="006A027F"/>
    <w:rsid w:val="006D1258"/>
    <w:rsid w:val="006D1EA2"/>
    <w:rsid w:val="00747147"/>
    <w:rsid w:val="007513FC"/>
    <w:rsid w:val="00773BCF"/>
    <w:rsid w:val="00793AE9"/>
    <w:rsid w:val="00796E37"/>
    <w:rsid w:val="007B1B6A"/>
    <w:rsid w:val="007F6C18"/>
    <w:rsid w:val="0081581C"/>
    <w:rsid w:val="00831F5E"/>
    <w:rsid w:val="00841FD8"/>
    <w:rsid w:val="008E735C"/>
    <w:rsid w:val="00941620"/>
    <w:rsid w:val="00970EA6"/>
    <w:rsid w:val="009C7E87"/>
    <w:rsid w:val="009E7096"/>
    <w:rsid w:val="00A41E3A"/>
    <w:rsid w:val="00A63A1F"/>
    <w:rsid w:val="00A84634"/>
    <w:rsid w:val="00A848DB"/>
    <w:rsid w:val="00AA1C98"/>
    <w:rsid w:val="00AB187C"/>
    <w:rsid w:val="00B0427D"/>
    <w:rsid w:val="00B17712"/>
    <w:rsid w:val="00B41529"/>
    <w:rsid w:val="00B64D6F"/>
    <w:rsid w:val="00B738AF"/>
    <w:rsid w:val="00B932C3"/>
    <w:rsid w:val="00BA6FBD"/>
    <w:rsid w:val="00BF4BA0"/>
    <w:rsid w:val="00C34436"/>
    <w:rsid w:val="00C55E60"/>
    <w:rsid w:val="00C91C1D"/>
    <w:rsid w:val="00CA4CE8"/>
    <w:rsid w:val="00CB57F0"/>
    <w:rsid w:val="00CE0B03"/>
    <w:rsid w:val="00CE62DE"/>
    <w:rsid w:val="00CF4B63"/>
    <w:rsid w:val="00D02CF3"/>
    <w:rsid w:val="00D26D61"/>
    <w:rsid w:val="00D96CBC"/>
    <w:rsid w:val="00DB128E"/>
    <w:rsid w:val="00DF68BC"/>
    <w:rsid w:val="00E10B7C"/>
    <w:rsid w:val="00E126E0"/>
    <w:rsid w:val="00E17172"/>
    <w:rsid w:val="00E775F2"/>
    <w:rsid w:val="00E90695"/>
    <w:rsid w:val="00E93796"/>
    <w:rsid w:val="00E96467"/>
    <w:rsid w:val="00EB2458"/>
    <w:rsid w:val="00EC383F"/>
    <w:rsid w:val="00EC48A3"/>
    <w:rsid w:val="00EE7001"/>
    <w:rsid w:val="00F07D54"/>
    <w:rsid w:val="00F84769"/>
    <w:rsid w:val="00F849E4"/>
    <w:rsid w:val="00F940FC"/>
    <w:rsid w:val="00F951A4"/>
    <w:rsid w:val="00FB07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C45B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D64151"/>
    <w:rPr>
      <w:sz w:val="24"/>
      <w:szCs w:val="24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uiPriority w:val="99"/>
    <w:unhideWhenUsed/>
    <w:rsid w:val="00D76BAE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D76BAE"/>
    <w:rPr>
      <w:sz w:val="24"/>
      <w:szCs w:val="24"/>
      <w:lang w:val="fr-FR" w:eastAsia="en-US"/>
    </w:rPr>
  </w:style>
  <w:style w:type="paragraph" w:styleId="Notedebasdepage">
    <w:name w:val="footnote text"/>
    <w:basedOn w:val="Normal"/>
    <w:link w:val="NotedebasdepageCar"/>
    <w:semiHidden/>
    <w:rsid w:val="0022337D"/>
    <w:rPr>
      <w:rFonts w:ascii="Times New Roman" w:eastAsia="Times New Roman" w:hAnsi="Times New Roman"/>
      <w:lang w:eastAsia="fr-FR"/>
    </w:rPr>
  </w:style>
  <w:style w:type="character" w:customStyle="1" w:styleId="NotedebasdepageCar">
    <w:name w:val="Note de bas de page Car"/>
    <w:link w:val="Notedebasdepage"/>
    <w:semiHidden/>
    <w:rsid w:val="0022337D"/>
    <w:rPr>
      <w:rFonts w:ascii="Times New Roman" w:eastAsia="Times New Roman" w:hAnsi="Times New Roman"/>
      <w:sz w:val="24"/>
      <w:szCs w:val="24"/>
    </w:rPr>
  </w:style>
  <w:style w:type="paragraph" w:customStyle="1" w:styleId="Listecouleur-Accent11">
    <w:name w:val="Liste couleur - Accent 11"/>
    <w:basedOn w:val="Normal"/>
    <w:uiPriority w:val="34"/>
    <w:qFormat/>
    <w:rsid w:val="0022337D"/>
    <w:pPr>
      <w:ind w:left="720"/>
      <w:contextualSpacing/>
    </w:pPr>
    <w:rPr>
      <w:rFonts w:ascii="Times New Roman" w:eastAsia="Times New Roman" w:hAnsi="Times New Roman"/>
      <w:lang w:eastAsia="fr-FR"/>
    </w:rPr>
  </w:style>
  <w:style w:type="table" w:styleId="Grilledutableau">
    <w:name w:val="Table Grid"/>
    <w:basedOn w:val="TableauNormal"/>
    <w:uiPriority w:val="59"/>
    <w:rsid w:val="00694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E7096"/>
    <w:pPr>
      <w:spacing w:before="100" w:beforeAutospacing="1" w:after="100" w:afterAutospacing="1"/>
    </w:pPr>
    <w:rPr>
      <w:rFonts w:ascii="Times" w:eastAsia="MS Mincho" w:hAnsi="Times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B03"/>
    <w:rPr>
      <w:rFonts w:ascii="Times New Roman" w:hAnsi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B03"/>
    <w:rPr>
      <w:rFonts w:ascii="Times New Roman" w:hAnsi="Times New Roman"/>
      <w:sz w:val="18"/>
      <w:szCs w:val="18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970E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70EA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70EA6"/>
    <w:rPr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70E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70EA6"/>
    <w:rPr>
      <w:b/>
      <w:bCs/>
      <w:lang w:val="fr-FR" w:eastAsia="en-US"/>
    </w:rPr>
  </w:style>
  <w:style w:type="paragraph" w:styleId="Rvision">
    <w:name w:val="Revision"/>
    <w:hidden/>
    <w:uiPriority w:val="71"/>
    <w:rsid w:val="00970EA6"/>
    <w:rPr>
      <w:sz w:val="24"/>
      <w:szCs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D64151"/>
    <w:rPr>
      <w:sz w:val="24"/>
      <w:szCs w:val="24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uiPriority w:val="99"/>
    <w:unhideWhenUsed/>
    <w:rsid w:val="00D76BAE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D76BAE"/>
    <w:rPr>
      <w:sz w:val="24"/>
      <w:szCs w:val="24"/>
      <w:lang w:val="fr-FR" w:eastAsia="en-US"/>
    </w:rPr>
  </w:style>
  <w:style w:type="paragraph" w:styleId="Notedebasdepage">
    <w:name w:val="footnote text"/>
    <w:basedOn w:val="Normal"/>
    <w:link w:val="NotedebasdepageCar"/>
    <w:semiHidden/>
    <w:rsid w:val="0022337D"/>
    <w:rPr>
      <w:rFonts w:ascii="Times New Roman" w:eastAsia="Times New Roman" w:hAnsi="Times New Roman"/>
      <w:lang w:eastAsia="fr-FR"/>
    </w:rPr>
  </w:style>
  <w:style w:type="character" w:customStyle="1" w:styleId="NotedebasdepageCar">
    <w:name w:val="Note de bas de page Car"/>
    <w:link w:val="Notedebasdepage"/>
    <w:semiHidden/>
    <w:rsid w:val="0022337D"/>
    <w:rPr>
      <w:rFonts w:ascii="Times New Roman" w:eastAsia="Times New Roman" w:hAnsi="Times New Roman"/>
      <w:sz w:val="24"/>
      <w:szCs w:val="24"/>
    </w:rPr>
  </w:style>
  <w:style w:type="paragraph" w:customStyle="1" w:styleId="Listecouleur-Accent11">
    <w:name w:val="Liste couleur - Accent 11"/>
    <w:basedOn w:val="Normal"/>
    <w:uiPriority w:val="34"/>
    <w:qFormat/>
    <w:rsid w:val="0022337D"/>
    <w:pPr>
      <w:ind w:left="720"/>
      <w:contextualSpacing/>
    </w:pPr>
    <w:rPr>
      <w:rFonts w:ascii="Times New Roman" w:eastAsia="Times New Roman" w:hAnsi="Times New Roman"/>
      <w:lang w:eastAsia="fr-FR"/>
    </w:rPr>
  </w:style>
  <w:style w:type="table" w:styleId="Grilledutableau">
    <w:name w:val="Table Grid"/>
    <w:basedOn w:val="TableauNormal"/>
    <w:uiPriority w:val="59"/>
    <w:rsid w:val="00694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E7096"/>
    <w:pPr>
      <w:spacing w:before="100" w:beforeAutospacing="1" w:after="100" w:afterAutospacing="1"/>
    </w:pPr>
    <w:rPr>
      <w:rFonts w:ascii="Times" w:eastAsia="MS Mincho" w:hAnsi="Times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B03"/>
    <w:rPr>
      <w:rFonts w:ascii="Times New Roman" w:hAnsi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B03"/>
    <w:rPr>
      <w:rFonts w:ascii="Times New Roman" w:hAnsi="Times New Roman"/>
      <w:sz w:val="18"/>
      <w:szCs w:val="18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970E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70EA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70EA6"/>
    <w:rPr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70E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70EA6"/>
    <w:rPr>
      <w:b/>
      <w:bCs/>
      <w:lang w:val="fr-FR" w:eastAsia="en-US"/>
    </w:rPr>
  </w:style>
  <w:style w:type="paragraph" w:styleId="Rvision">
    <w:name w:val="Revision"/>
    <w:hidden/>
    <w:uiPriority w:val="71"/>
    <w:rsid w:val="00970EA6"/>
    <w:rPr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21" Type="http://schemas.microsoft.com/office/2011/relationships/people" Target="peop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D6666CA8.dotm</Template>
  <TotalTime>39</TotalTime>
  <Pages>3</Pages>
  <Words>831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adminiMac21</dc:creator>
  <cp:keywords/>
  <cp:lastModifiedBy>Isabelle Georges</cp:lastModifiedBy>
  <cp:revision>20</cp:revision>
  <dcterms:created xsi:type="dcterms:W3CDTF">2018-08-03T09:28:00Z</dcterms:created>
  <dcterms:modified xsi:type="dcterms:W3CDTF">2018-09-26T08:36:00Z</dcterms:modified>
</cp:coreProperties>
</file>